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word/commentsExtended.xml" ContentType="application/vnd.openxmlformats-officedocument.wordprocessingml.commentsExtended+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38D12BE" w14:textId="77777777" w:rsidTr="00D74AE1">
        <w:trPr>
          <w:trHeight w:hRule="exact" w:val="2948"/>
        </w:trPr>
        <w:tc>
          <w:tcPr>
            <w:tcW w:w="11185" w:type="dxa"/>
            <w:vAlign w:val="center"/>
          </w:tcPr>
          <w:p w14:paraId="69260B51" w14:textId="6B46B912" w:rsidR="00974E99" w:rsidRPr="003F1D86" w:rsidRDefault="0093492E" w:rsidP="00E21A27">
            <w:pPr>
              <w:pStyle w:val="Documenttype"/>
              <w:rPr>
                <w:sz w:val="52"/>
                <w:szCs w:val="52"/>
              </w:rPr>
            </w:pPr>
            <w:bookmarkStart w:id="0" w:name="_Ref446317644"/>
            <w:bookmarkEnd w:id="0"/>
            <w:r w:rsidRPr="003F1D86">
              <w:rPr>
                <w:sz w:val="52"/>
                <w:szCs w:val="52"/>
              </w:rPr>
              <w:t>G</w:t>
            </w:r>
            <w:r w:rsidR="00722236" w:rsidRPr="003F1D86">
              <w:rPr>
                <w:sz w:val="52"/>
                <w:szCs w:val="52"/>
              </w:rPr>
              <w:t>uideline</w:t>
            </w:r>
          </w:p>
        </w:tc>
      </w:tr>
    </w:tbl>
    <w:p w14:paraId="0614E795" w14:textId="77777777" w:rsidR="008972C3" w:rsidRDefault="008972C3" w:rsidP="003274DB"/>
    <w:p w14:paraId="6B04E99C" w14:textId="77777777" w:rsidR="00D74AE1" w:rsidRDefault="00D74AE1" w:rsidP="003274DB"/>
    <w:p w14:paraId="36830580" w14:textId="1C21BFF1" w:rsidR="0093492E" w:rsidRDefault="005F1612" w:rsidP="0026038D">
      <w:pPr>
        <w:pStyle w:val="Documentnumber"/>
      </w:pPr>
      <w:r>
        <w:t>G1134</w:t>
      </w:r>
    </w:p>
    <w:p w14:paraId="5B76D4D8" w14:textId="77777777" w:rsidR="0026038D" w:rsidRDefault="0026038D" w:rsidP="003274DB"/>
    <w:p w14:paraId="78D03809" w14:textId="2350881C" w:rsidR="00776004" w:rsidRPr="0040608B" w:rsidRDefault="003F1D86" w:rsidP="006218E8">
      <w:pPr>
        <w:pStyle w:val="Documentname"/>
      </w:pPr>
      <w:bookmarkStart w:id="1" w:name="_Toc240332627"/>
      <w:r>
        <w:rPr>
          <w:bCs/>
        </w:rPr>
        <w:t>Surface Colours Used as Visual Signals o</w:t>
      </w:r>
      <w:r w:rsidR="0040608B" w:rsidRPr="0040608B">
        <w:rPr>
          <w:bCs/>
        </w:rPr>
        <w:t>n A</w:t>
      </w:r>
      <w:bookmarkEnd w:id="1"/>
      <w:r w:rsidRPr="003F1D86">
        <w:rPr>
          <w:bCs/>
          <w:caps w:val="0"/>
        </w:rPr>
        <w:t>to</w:t>
      </w:r>
      <w:r>
        <w:rPr>
          <w:bCs/>
        </w:rPr>
        <w:t>N</w:t>
      </w:r>
    </w:p>
    <w:p w14:paraId="67029BBE" w14:textId="77777777" w:rsidR="00CF49CC" w:rsidRDefault="00CF49CC" w:rsidP="00D74AE1"/>
    <w:p w14:paraId="6A1DA635" w14:textId="77777777" w:rsidR="004E0BBB" w:rsidRDefault="004E0BBB" w:rsidP="00D74AE1"/>
    <w:p w14:paraId="0E7E2576" w14:textId="77777777" w:rsidR="004E0BBB" w:rsidRDefault="004E0BBB" w:rsidP="00D74AE1"/>
    <w:p w14:paraId="186FCA0E" w14:textId="77777777" w:rsidR="004E0BBB" w:rsidRDefault="004E0BBB" w:rsidP="00D74AE1"/>
    <w:p w14:paraId="13A738AE" w14:textId="77777777" w:rsidR="004E0BBB" w:rsidRDefault="004E0BBB" w:rsidP="00D74AE1"/>
    <w:p w14:paraId="11362A87" w14:textId="77777777" w:rsidR="004E0BBB" w:rsidRDefault="004E0BBB" w:rsidP="00D74AE1"/>
    <w:p w14:paraId="660A432D" w14:textId="77777777" w:rsidR="004E0BBB" w:rsidRDefault="004E0BBB" w:rsidP="00D74AE1"/>
    <w:p w14:paraId="32BFEFCA" w14:textId="77777777" w:rsidR="004E0BBB" w:rsidRDefault="004E0BBB" w:rsidP="00D74AE1"/>
    <w:p w14:paraId="085ED514" w14:textId="77777777" w:rsidR="004E0BBB" w:rsidRDefault="004E0BBB" w:rsidP="00D74AE1"/>
    <w:p w14:paraId="392118B0" w14:textId="77777777" w:rsidR="004E0BBB" w:rsidRDefault="004E0BBB" w:rsidP="00D74AE1"/>
    <w:p w14:paraId="45BCE929" w14:textId="77777777" w:rsidR="004E0BBB" w:rsidRDefault="004E0BBB" w:rsidP="00D74AE1"/>
    <w:p w14:paraId="7B499FD6" w14:textId="77777777" w:rsidR="004E0BBB" w:rsidRDefault="004E0BBB" w:rsidP="00D74AE1"/>
    <w:p w14:paraId="5285BBB1" w14:textId="77777777" w:rsidR="004E0BBB" w:rsidRDefault="004E0BBB" w:rsidP="00D74AE1"/>
    <w:p w14:paraId="6F7E6551" w14:textId="77777777" w:rsidR="004E0BBB" w:rsidRDefault="004E0BBB" w:rsidP="00D74AE1"/>
    <w:p w14:paraId="5F01C378" w14:textId="77777777" w:rsidR="004E0BBB" w:rsidRDefault="004E0BBB" w:rsidP="00D74AE1"/>
    <w:p w14:paraId="61B4B3ED" w14:textId="77777777" w:rsidR="004E0BBB" w:rsidRDefault="004E0BBB" w:rsidP="00D74AE1"/>
    <w:p w14:paraId="6C676310" w14:textId="77777777" w:rsidR="004E0BBB" w:rsidRDefault="004E0BBB" w:rsidP="00D74AE1"/>
    <w:p w14:paraId="55504017" w14:textId="77777777" w:rsidR="00734BC6" w:rsidRDefault="00734BC6" w:rsidP="00D74AE1"/>
    <w:p w14:paraId="02B7A620" w14:textId="77777777" w:rsidR="004E0BBB" w:rsidRDefault="004E0BBB" w:rsidP="00D74AE1"/>
    <w:p w14:paraId="5A6CBF16" w14:textId="77777777" w:rsidR="004E0BBB" w:rsidRDefault="004E0BBB" w:rsidP="00D74AE1"/>
    <w:p w14:paraId="18EBA84E" w14:textId="77777777" w:rsidR="004E0BBB" w:rsidRDefault="004E0BBB" w:rsidP="00D74AE1"/>
    <w:p w14:paraId="23A485BD" w14:textId="77777777" w:rsidR="004E0BBB" w:rsidRDefault="004E0BBB" w:rsidP="00D74AE1"/>
    <w:p w14:paraId="79AB6F7C" w14:textId="77777777" w:rsidR="004E0BBB" w:rsidRDefault="004E0BBB" w:rsidP="00D74AE1"/>
    <w:p w14:paraId="3856F90E" w14:textId="77777777" w:rsidR="00384075" w:rsidRDefault="00384075" w:rsidP="00D74AE1"/>
    <w:p w14:paraId="7B9D5C15" w14:textId="77777777" w:rsidR="004E0BBB" w:rsidRDefault="004E0BBB" w:rsidP="004E0BBB">
      <w:pPr>
        <w:pStyle w:val="Editionnumber"/>
      </w:pPr>
      <w:r>
        <w:t>Edition 1.0</w:t>
      </w:r>
    </w:p>
    <w:p w14:paraId="5EE29534" w14:textId="5AD95177" w:rsidR="004E0BBB" w:rsidRDefault="005F1612" w:rsidP="004E0BBB">
      <w:pPr>
        <w:pStyle w:val="Documentdate"/>
      </w:pPr>
      <w:r>
        <w:t>December 2017</w:t>
      </w:r>
    </w:p>
    <w:p w14:paraId="3582C43B"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74AEEB30" w14:textId="61912987" w:rsidR="00914E26" w:rsidRPr="00460028" w:rsidRDefault="00914E26" w:rsidP="00914E26">
      <w:pPr>
        <w:pStyle w:val="Brdtekst"/>
      </w:pPr>
      <w:r w:rsidRPr="00460028">
        <w:lastRenderedPageBreak/>
        <w:t>Revisions to th</w:t>
      </w:r>
      <w:r>
        <w:t>is</w:t>
      </w:r>
      <w:r w:rsidR="003F1D86">
        <w:t xml:space="preserve"> IALA d</w:t>
      </w:r>
      <w:r w:rsidRPr="00460028">
        <w:t>ocument are to be noted in the table prior to t</w:t>
      </w:r>
      <w:r>
        <w:t>he issue of a revised document.</w:t>
      </w: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5E4659" w:rsidRPr="00460028" w14:paraId="170866C3" w14:textId="77777777" w:rsidTr="003F1D86">
        <w:tc>
          <w:tcPr>
            <w:tcW w:w="1908" w:type="dxa"/>
          </w:tcPr>
          <w:p w14:paraId="758195E2" w14:textId="77777777" w:rsidR="00914E26" w:rsidRPr="00460028" w:rsidRDefault="00914E26" w:rsidP="00414698">
            <w:pPr>
              <w:pStyle w:val="Tableheading"/>
            </w:pPr>
            <w:r w:rsidRPr="00460028">
              <w:t>Date</w:t>
            </w:r>
          </w:p>
        </w:tc>
        <w:tc>
          <w:tcPr>
            <w:tcW w:w="5742" w:type="dxa"/>
          </w:tcPr>
          <w:p w14:paraId="075FEC47" w14:textId="50093DFB" w:rsidR="00914E26" w:rsidRPr="00460028" w:rsidRDefault="00182E46" w:rsidP="00414698">
            <w:pPr>
              <w:pStyle w:val="Tableheading"/>
            </w:pPr>
            <w:r>
              <w:t>Details</w:t>
            </w:r>
          </w:p>
        </w:tc>
        <w:tc>
          <w:tcPr>
            <w:tcW w:w="2591" w:type="dxa"/>
          </w:tcPr>
          <w:p w14:paraId="05F805EF" w14:textId="042FA9D4" w:rsidR="00914E26" w:rsidRPr="00460028" w:rsidRDefault="00182E46" w:rsidP="00414698">
            <w:pPr>
              <w:pStyle w:val="Tableheading"/>
            </w:pPr>
            <w:r>
              <w:t>Approval</w:t>
            </w:r>
          </w:p>
        </w:tc>
      </w:tr>
      <w:tr w:rsidR="005E4659" w:rsidRPr="00460028" w14:paraId="58F7F289" w14:textId="77777777" w:rsidTr="003F1D86">
        <w:trPr>
          <w:trHeight w:val="851"/>
        </w:trPr>
        <w:tc>
          <w:tcPr>
            <w:tcW w:w="1908" w:type="dxa"/>
            <w:vAlign w:val="center"/>
          </w:tcPr>
          <w:p w14:paraId="385AFE83" w14:textId="22C978C9" w:rsidR="00914E26" w:rsidRPr="00C27E08" w:rsidRDefault="005F1612" w:rsidP="00914E26">
            <w:pPr>
              <w:pStyle w:val="Tabletext"/>
            </w:pPr>
            <w:r>
              <w:t>December</w:t>
            </w:r>
            <w:r w:rsidR="00182E46">
              <w:t xml:space="preserve"> 2017</w:t>
            </w:r>
          </w:p>
        </w:tc>
        <w:tc>
          <w:tcPr>
            <w:tcW w:w="5742" w:type="dxa"/>
            <w:vAlign w:val="center"/>
          </w:tcPr>
          <w:p w14:paraId="15E2BFDC" w14:textId="5AF96956" w:rsidR="00914E26" w:rsidRPr="00C27E08" w:rsidRDefault="009D73BA" w:rsidP="009D73BA">
            <w:pPr>
              <w:pStyle w:val="Tabletext"/>
            </w:pPr>
            <w:r>
              <w:t>1</w:t>
            </w:r>
            <w:r w:rsidRPr="009D73BA">
              <w:rPr>
                <w:vertAlign w:val="superscript"/>
              </w:rPr>
              <w:t>st</w:t>
            </w:r>
            <w:r>
              <w:t xml:space="preserve"> </w:t>
            </w:r>
            <w:r w:rsidR="005F1612">
              <w:t>Issue</w:t>
            </w:r>
          </w:p>
        </w:tc>
        <w:tc>
          <w:tcPr>
            <w:tcW w:w="2591" w:type="dxa"/>
            <w:vAlign w:val="center"/>
          </w:tcPr>
          <w:p w14:paraId="36E70D59" w14:textId="644C0C84" w:rsidR="00914E26" w:rsidRPr="00460028" w:rsidRDefault="003F1D86" w:rsidP="00914E26">
            <w:pPr>
              <w:pStyle w:val="Tabletext"/>
            </w:pPr>
            <w:r>
              <w:t>Council 65</w:t>
            </w:r>
          </w:p>
        </w:tc>
      </w:tr>
      <w:tr w:rsidR="005E4659" w:rsidRPr="00460028" w14:paraId="199388BF" w14:textId="77777777" w:rsidTr="003F1D86">
        <w:trPr>
          <w:trHeight w:val="851"/>
        </w:trPr>
        <w:tc>
          <w:tcPr>
            <w:tcW w:w="1908" w:type="dxa"/>
            <w:vAlign w:val="center"/>
          </w:tcPr>
          <w:p w14:paraId="3B205E7E" w14:textId="77777777" w:rsidR="00914E26" w:rsidRPr="00460028" w:rsidRDefault="00914E26" w:rsidP="00914E26">
            <w:pPr>
              <w:pStyle w:val="Tabletext"/>
            </w:pPr>
          </w:p>
        </w:tc>
        <w:tc>
          <w:tcPr>
            <w:tcW w:w="5742" w:type="dxa"/>
            <w:vAlign w:val="center"/>
          </w:tcPr>
          <w:p w14:paraId="63D5D0C0" w14:textId="77777777" w:rsidR="00914E26" w:rsidRPr="00460028" w:rsidRDefault="00914E26" w:rsidP="00914E26">
            <w:pPr>
              <w:pStyle w:val="Tabletext"/>
            </w:pPr>
          </w:p>
        </w:tc>
        <w:tc>
          <w:tcPr>
            <w:tcW w:w="2591" w:type="dxa"/>
            <w:vAlign w:val="center"/>
          </w:tcPr>
          <w:p w14:paraId="1CB652CF" w14:textId="77777777" w:rsidR="00914E26" w:rsidRPr="00460028" w:rsidRDefault="00914E26" w:rsidP="00914E26">
            <w:pPr>
              <w:pStyle w:val="Tabletext"/>
            </w:pPr>
          </w:p>
        </w:tc>
      </w:tr>
      <w:tr w:rsidR="00FF10B2" w:rsidRPr="00460028" w14:paraId="65D5E44C" w14:textId="77777777" w:rsidTr="003F1D86">
        <w:trPr>
          <w:trHeight w:val="851"/>
        </w:trPr>
        <w:tc>
          <w:tcPr>
            <w:tcW w:w="1908" w:type="dxa"/>
            <w:vAlign w:val="center"/>
          </w:tcPr>
          <w:p w14:paraId="0D89C6F8" w14:textId="77777777" w:rsidR="00FF10B2" w:rsidRPr="00460028" w:rsidRDefault="00FF10B2" w:rsidP="00914E26">
            <w:pPr>
              <w:pStyle w:val="Tabletext"/>
            </w:pPr>
          </w:p>
        </w:tc>
        <w:tc>
          <w:tcPr>
            <w:tcW w:w="5742" w:type="dxa"/>
            <w:vAlign w:val="center"/>
          </w:tcPr>
          <w:p w14:paraId="79A2DEE6" w14:textId="77777777" w:rsidR="00FF10B2" w:rsidRPr="00460028" w:rsidRDefault="00FF10B2" w:rsidP="00914E26">
            <w:pPr>
              <w:pStyle w:val="Tabletext"/>
            </w:pPr>
          </w:p>
        </w:tc>
        <w:tc>
          <w:tcPr>
            <w:tcW w:w="2591" w:type="dxa"/>
            <w:vAlign w:val="center"/>
          </w:tcPr>
          <w:p w14:paraId="784E1057" w14:textId="77777777" w:rsidR="00FF10B2" w:rsidRPr="00460028" w:rsidRDefault="00FF10B2" w:rsidP="00914E26">
            <w:pPr>
              <w:pStyle w:val="Tabletext"/>
            </w:pPr>
          </w:p>
        </w:tc>
      </w:tr>
    </w:tbl>
    <w:p w14:paraId="4D72A88D" w14:textId="77777777" w:rsidR="00914E26" w:rsidRDefault="00914E26" w:rsidP="00D74AE1"/>
    <w:p w14:paraId="42B8F7F9"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0537B93C" w14:textId="0A145088" w:rsidR="00ED5AAA" w:rsidRDefault="004A4EC4">
      <w:pPr>
        <w:pStyle w:val="Indholdsfortegnelse1"/>
        <w:rPr>
          <w:ins w:id="2" w:author="Jørgen Steen Royal Petersen" w:date="2019-10-01T20:33:00Z"/>
          <w:rFonts w:eastAsiaTheme="minorEastAsia"/>
          <w:b w:val="0"/>
          <w:color w:val="auto"/>
          <w:lang w:val="da-DK" w:eastAsia="da-DK"/>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3" w:author="Jørgen Steen Royal Petersen" w:date="2019-10-01T20:33:00Z">
        <w:r w:rsidR="00ED5AAA">
          <w:t>1</w:t>
        </w:r>
        <w:r w:rsidR="00ED5AAA">
          <w:rPr>
            <w:rFonts w:eastAsiaTheme="minorEastAsia"/>
            <w:b w:val="0"/>
            <w:color w:val="auto"/>
            <w:lang w:val="da-DK" w:eastAsia="da-DK"/>
          </w:rPr>
          <w:tab/>
        </w:r>
        <w:r w:rsidR="00ED5AAA">
          <w:t>INTRODUCTION</w:t>
        </w:r>
        <w:r w:rsidR="00ED5AAA">
          <w:tab/>
        </w:r>
        <w:r w:rsidR="00ED5AAA">
          <w:fldChar w:fldCharType="begin"/>
        </w:r>
        <w:r w:rsidR="00ED5AAA">
          <w:instrText xml:space="preserve"> PAGEREF _Toc20854417 \h </w:instrText>
        </w:r>
      </w:ins>
      <w:r w:rsidR="00ED5AAA">
        <w:fldChar w:fldCharType="separate"/>
      </w:r>
      <w:ins w:id="4" w:author="Jørgen Steen Royal Petersen" w:date="2019-10-01T20:33:00Z">
        <w:r w:rsidR="00ED5AAA">
          <w:t>5</w:t>
        </w:r>
        <w:r w:rsidR="00ED5AAA">
          <w:fldChar w:fldCharType="end"/>
        </w:r>
      </w:ins>
    </w:p>
    <w:p w14:paraId="45C9DACF" w14:textId="7ECA8D2A" w:rsidR="00ED5AAA" w:rsidRPr="00C01F84" w:rsidRDefault="00ED5AAA">
      <w:pPr>
        <w:pStyle w:val="Indholdsfortegnelse1"/>
        <w:rPr>
          <w:ins w:id="5" w:author="Jørgen Steen Royal Petersen" w:date="2019-10-01T20:33:00Z"/>
          <w:rFonts w:eastAsiaTheme="minorEastAsia"/>
          <w:b w:val="0"/>
          <w:color w:val="auto"/>
          <w:lang w:val="en-US" w:eastAsia="da-DK"/>
          <w:rPrChange w:id="6" w:author="Jørgen Steen Royal Petersen" w:date="2019-10-01T20:42:00Z">
            <w:rPr>
              <w:ins w:id="7" w:author="Jørgen Steen Royal Petersen" w:date="2019-10-01T20:33:00Z"/>
              <w:rFonts w:eastAsiaTheme="minorEastAsia"/>
              <w:b w:val="0"/>
              <w:color w:val="auto"/>
              <w:lang w:val="da-DK" w:eastAsia="da-DK"/>
            </w:rPr>
          </w:rPrChange>
        </w:rPr>
      </w:pPr>
      <w:ins w:id="8" w:author="Jørgen Steen Royal Petersen" w:date="2019-10-01T20:33:00Z">
        <w:r>
          <w:t>2</w:t>
        </w:r>
        <w:r w:rsidRPr="00C01F84">
          <w:rPr>
            <w:rFonts w:eastAsiaTheme="minorEastAsia"/>
            <w:b w:val="0"/>
            <w:color w:val="auto"/>
            <w:lang w:val="en-US" w:eastAsia="da-DK"/>
            <w:rPrChange w:id="9" w:author="Jørgen Steen Royal Petersen" w:date="2019-10-01T20:42:00Z">
              <w:rPr>
                <w:rFonts w:eastAsiaTheme="minorEastAsia"/>
                <w:b w:val="0"/>
                <w:color w:val="auto"/>
                <w:lang w:val="da-DK" w:eastAsia="da-DK"/>
              </w:rPr>
            </w:rPrChange>
          </w:rPr>
          <w:tab/>
        </w:r>
        <w:r w:rsidRPr="001671D2">
          <w:t>SPECIFICATION AND MEASUREMENT OF THE COLOURS</w:t>
        </w:r>
        <w:r>
          <w:tab/>
        </w:r>
        <w:r>
          <w:fldChar w:fldCharType="begin"/>
        </w:r>
        <w:r>
          <w:instrText xml:space="preserve"> PAGEREF _Toc20854418 \h </w:instrText>
        </w:r>
      </w:ins>
      <w:r>
        <w:fldChar w:fldCharType="separate"/>
      </w:r>
      <w:ins w:id="10" w:author="Jørgen Steen Royal Petersen" w:date="2019-10-01T20:33:00Z">
        <w:r>
          <w:t>5</w:t>
        </w:r>
        <w:r>
          <w:fldChar w:fldCharType="end"/>
        </w:r>
      </w:ins>
    </w:p>
    <w:p w14:paraId="6BDC10E3" w14:textId="2DF20473" w:rsidR="00ED5AAA" w:rsidRPr="00C01F84" w:rsidRDefault="00ED5AAA">
      <w:pPr>
        <w:pStyle w:val="Indholdsfortegnelse2"/>
        <w:rPr>
          <w:ins w:id="11" w:author="Jørgen Steen Royal Petersen" w:date="2019-10-01T20:33:00Z"/>
          <w:rFonts w:eastAsiaTheme="minorEastAsia"/>
          <w:color w:val="auto"/>
          <w:lang w:val="en-US" w:eastAsia="da-DK"/>
          <w:rPrChange w:id="12" w:author="Jørgen Steen Royal Petersen" w:date="2019-10-01T20:42:00Z">
            <w:rPr>
              <w:ins w:id="13" w:author="Jørgen Steen Royal Petersen" w:date="2019-10-01T20:33:00Z"/>
              <w:rFonts w:eastAsiaTheme="minorEastAsia"/>
              <w:color w:val="auto"/>
              <w:lang w:val="da-DK" w:eastAsia="da-DK"/>
            </w:rPr>
          </w:rPrChange>
        </w:rPr>
      </w:pPr>
      <w:ins w:id="14" w:author="Jørgen Steen Royal Petersen" w:date="2019-10-01T20:33:00Z">
        <w:r>
          <w:t>2.1</w:t>
        </w:r>
        <w:r w:rsidRPr="00C01F84">
          <w:rPr>
            <w:rFonts w:eastAsiaTheme="minorEastAsia"/>
            <w:color w:val="auto"/>
            <w:lang w:val="en-US" w:eastAsia="da-DK"/>
            <w:rPrChange w:id="15" w:author="Jørgen Steen Royal Petersen" w:date="2019-10-01T20:42:00Z">
              <w:rPr>
                <w:rFonts w:eastAsiaTheme="minorEastAsia"/>
                <w:color w:val="auto"/>
                <w:lang w:val="da-DK" w:eastAsia="da-DK"/>
              </w:rPr>
            </w:rPrChange>
          </w:rPr>
          <w:tab/>
        </w:r>
        <w:r>
          <w:t>Standard illuminant</w:t>
        </w:r>
        <w:r>
          <w:tab/>
        </w:r>
        <w:r>
          <w:fldChar w:fldCharType="begin"/>
        </w:r>
        <w:r>
          <w:instrText xml:space="preserve"> PAGEREF _Toc20854419 \h </w:instrText>
        </w:r>
      </w:ins>
      <w:r>
        <w:fldChar w:fldCharType="separate"/>
      </w:r>
      <w:ins w:id="16" w:author="Jørgen Steen Royal Petersen" w:date="2019-10-01T20:33:00Z">
        <w:r>
          <w:t>5</w:t>
        </w:r>
        <w:r>
          <w:fldChar w:fldCharType="end"/>
        </w:r>
      </w:ins>
    </w:p>
    <w:p w14:paraId="7480BE8F" w14:textId="777F5035" w:rsidR="00ED5AAA" w:rsidRPr="00C01F84" w:rsidRDefault="00ED5AAA">
      <w:pPr>
        <w:pStyle w:val="Indholdsfortegnelse2"/>
        <w:rPr>
          <w:ins w:id="17" w:author="Jørgen Steen Royal Petersen" w:date="2019-10-01T20:33:00Z"/>
          <w:rFonts w:eastAsiaTheme="minorEastAsia"/>
          <w:color w:val="auto"/>
          <w:lang w:val="en-US" w:eastAsia="da-DK"/>
          <w:rPrChange w:id="18" w:author="Jørgen Steen Royal Petersen" w:date="2019-10-01T20:42:00Z">
            <w:rPr>
              <w:ins w:id="19" w:author="Jørgen Steen Royal Petersen" w:date="2019-10-01T20:33:00Z"/>
              <w:rFonts w:eastAsiaTheme="minorEastAsia"/>
              <w:color w:val="auto"/>
              <w:lang w:val="da-DK" w:eastAsia="da-DK"/>
            </w:rPr>
          </w:rPrChange>
        </w:rPr>
      </w:pPr>
      <w:ins w:id="20" w:author="Jørgen Steen Royal Petersen" w:date="2019-10-01T20:33:00Z">
        <w:r>
          <w:t>2.2</w:t>
        </w:r>
        <w:r w:rsidRPr="00C01F84">
          <w:rPr>
            <w:rFonts w:eastAsiaTheme="minorEastAsia"/>
            <w:color w:val="auto"/>
            <w:lang w:val="en-US" w:eastAsia="da-DK"/>
            <w:rPrChange w:id="21" w:author="Jørgen Steen Royal Petersen" w:date="2019-10-01T20:42:00Z">
              <w:rPr>
                <w:rFonts w:eastAsiaTheme="minorEastAsia"/>
                <w:color w:val="auto"/>
                <w:lang w:val="da-DK" w:eastAsia="da-DK"/>
              </w:rPr>
            </w:rPrChange>
          </w:rPr>
          <w:tab/>
        </w:r>
        <w:r>
          <w:t>Measurement Geometry</w:t>
        </w:r>
        <w:r>
          <w:tab/>
        </w:r>
        <w:r>
          <w:fldChar w:fldCharType="begin"/>
        </w:r>
        <w:r>
          <w:instrText xml:space="preserve"> PAGEREF _Toc20854420 \h </w:instrText>
        </w:r>
      </w:ins>
      <w:r>
        <w:fldChar w:fldCharType="separate"/>
      </w:r>
      <w:ins w:id="22" w:author="Jørgen Steen Royal Petersen" w:date="2019-10-01T20:33:00Z">
        <w:r>
          <w:t>6</w:t>
        </w:r>
        <w:r>
          <w:fldChar w:fldCharType="end"/>
        </w:r>
      </w:ins>
    </w:p>
    <w:p w14:paraId="0A1B7BF3" w14:textId="30F706D7" w:rsidR="00ED5AAA" w:rsidRPr="00C01F84" w:rsidRDefault="00ED5AAA">
      <w:pPr>
        <w:pStyle w:val="Indholdsfortegnelse2"/>
        <w:rPr>
          <w:ins w:id="23" w:author="Jørgen Steen Royal Petersen" w:date="2019-10-01T20:33:00Z"/>
          <w:rFonts w:eastAsiaTheme="minorEastAsia"/>
          <w:color w:val="auto"/>
          <w:lang w:val="en-US" w:eastAsia="da-DK"/>
          <w:rPrChange w:id="24" w:author="Jørgen Steen Royal Petersen" w:date="2019-10-01T20:42:00Z">
            <w:rPr>
              <w:ins w:id="25" w:author="Jørgen Steen Royal Petersen" w:date="2019-10-01T20:33:00Z"/>
              <w:rFonts w:eastAsiaTheme="minorEastAsia"/>
              <w:color w:val="auto"/>
              <w:lang w:val="da-DK" w:eastAsia="da-DK"/>
            </w:rPr>
          </w:rPrChange>
        </w:rPr>
      </w:pPr>
      <w:ins w:id="26" w:author="Jørgen Steen Royal Petersen" w:date="2019-10-01T20:33:00Z">
        <w:r>
          <w:t>2.3</w:t>
        </w:r>
        <w:r w:rsidRPr="00C01F84">
          <w:rPr>
            <w:rFonts w:eastAsiaTheme="minorEastAsia"/>
            <w:color w:val="auto"/>
            <w:lang w:val="en-US" w:eastAsia="da-DK"/>
            <w:rPrChange w:id="27" w:author="Jørgen Steen Royal Petersen" w:date="2019-10-01T20:42:00Z">
              <w:rPr>
                <w:rFonts w:eastAsiaTheme="minorEastAsia"/>
                <w:color w:val="auto"/>
                <w:lang w:val="da-DK" w:eastAsia="da-DK"/>
              </w:rPr>
            </w:rPrChange>
          </w:rPr>
          <w:tab/>
        </w:r>
        <w:r>
          <w:t>Standard Observer</w:t>
        </w:r>
        <w:r>
          <w:tab/>
        </w:r>
        <w:r>
          <w:fldChar w:fldCharType="begin"/>
        </w:r>
        <w:r>
          <w:instrText xml:space="preserve"> PAGEREF _Toc20854421 \h </w:instrText>
        </w:r>
      </w:ins>
      <w:r>
        <w:fldChar w:fldCharType="separate"/>
      </w:r>
      <w:ins w:id="28" w:author="Jørgen Steen Royal Petersen" w:date="2019-10-01T20:33:00Z">
        <w:r>
          <w:t>6</w:t>
        </w:r>
        <w:r>
          <w:fldChar w:fldCharType="end"/>
        </w:r>
      </w:ins>
    </w:p>
    <w:p w14:paraId="5B6EC077" w14:textId="1B45D4A9" w:rsidR="00ED5AAA" w:rsidRPr="00C01F84" w:rsidRDefault="00ED5AAA">
      <w:pPr>
        <w:pStyle w:val="Indholdsfortegnelse2"/>
        <w:rPr>
          <w:ins w:id="29" w:author="Jørgen Steen Royal Petersen" w:date="2019-10-01T20:33:00Z"/>
          <w:rFonts w:eastAsiaTheme="minorEastAsia"/>
          <w:color w:val="auto"/>
          <w:lang w:val="en-US" w:eastAsia="da-DK"/>
          <w:rPrChange w:id="30" w:author="Jørgen Steen Royal Petersen" w:date="2019-10-01T20:42:00Z">
            <w:rPr>
              <w:ins w:id="31" w:author="Jørgen Steen Royal Petersen" w:date="2019-10-01T20:33:00Z"/>
              <w:rFonts w:eastAsiaTheme="minorEastAsia"/>
              <w:color w:val="auto"/>
              <w:lang w:val="da-DK" w:eastAsia="da-DK"/>
            </w:rPr>
          </w:rPrChange>
        </w:rPr>
      </w:pPr>
      <w:ins w:id="32" w:author="Jørgen Steen Royal Petersen" w:date="2019-10-01T20:33:00Z">
        <w:r>
          <w:t>2.4</w:t>
        </w:r>
        <w:r w:rsidRPr="00C01F84">
          <w:rPr>
            <w:rFonts w:eastAsiaTheme="minorEastAsia"/>
            <w:color w:val="auto"/>
            <w:lang w:val="en-US" w:eastAsia="da-DK"/>
            <w:rPrChange w:id="33" w:author="Jørgen Steen Royal Petersen" w:date="2019-10-01T20:42:00Z">
              <w:rPr>
                <w:rFonts w:eastAsiaTheme="minorEastAsia"/>
                <w:color w:val="auto"/>
                <w:lang w:val="da-DK" w:eastAsia="da-DK"/>
              </w:rPr>
            </w:rPrChange>
          </w:rPr>
          <w:tab/>
        </w:r>
        <w:r>
          <w:t>Glossiness of the surface</w:t>
        </w:r>
        <w:r>
          <w:tab/>
        </w:r>
        <w:r>
          <w:fldChar w:fldCharType="begin"/>
        </w:r>
        <w:r>
          <w:instrText xml:space="preserve"> PAGEREF _Toc20854422 \h </w:instrText>
        </w:r>
      </w:ins>
      <w:r>
        <w:fldChar w:fldCharType="separate"/>
      </w:r>
      <w:ins w:id="34" w:author="Jørgen Steen Royal Petersen" w:date="2019-10-01T20:33:00Z">
        <w:r>
          <w:t>6</w:t>
        </w:r>
        <w:r>
          <w:fldChar w:fldCharType="end"/>
        </w:r>
      </w:ins>
    </w:p>
    <w:p w14:paraId="42DA6EFF" w14:textId="111FA1B7" w:rsidR="00ED5AAA" w:rsidRPr="00C01F84" w:rsidRDefault="00ED5AAA">
      <w:pPr>
        <w:pStyle w:val="Indholdsfortegnelse2"/>
        <w:rPr>
          <w:ins w:id="35" w:author="Jørgen Steen Royal Petersen" w:date="2019-10-01T20:33:00Z"/>
          <w:rFonts w:eastAsiaTheme="minorEastAsia"/>
          <w:color w:val="auto"/>
          <w:lang w:val="en-US" w:eastAsia="da-DK"/>
          <w:rPrChange w:id="36" w:author="Jørgen Steen Royal Petersen" w:date="2019-10-01T20:42:00Z">
            <w:rPr>
              <w:ins w:id="37" w:author="Jørgen Steen Royal Petersen" w:date="2019-10-01T20:33:00Z"/>
              <w:rFonts w:eastAsiaTheme="minorEastAsia"/>
              <w:color w:val="auto"/>
              <w:lang w:val="da-DK" w:eastAsia="da-DK"/>
            </w:rPr>
          </w:rPrChange>
        </w:rPr>
      </w:pPr>
      <w:ins w:id="38" w:author="Jørgen Steen Royal Petersen" w:date="2019-10-01T20:33:00Z">
        <w:r>
          <w:t>2.5</w:t>
        </w:r>
        <w:r w:rsidRPr="00C01F84">
          <w:rPr>
            <w:rFonts w:eastAsiaTheme="minorEastAsia"/>
            <w:color w:val="auto"/>
            <w:lang w:val="en-US" w:eastAsia="da-DK"/>
            <w:rPrChange w:id="39" w:author="Jørgen Steen Royal Petersen" w:date="2019-10-01T20:42:00Z">
              <w:rPr>
                <w:rFonts w:eastAsiaTheme="minorEastAsia"/>
                <w:color w:val="auto"/>
                <w:lang w:val="da-DK" w:eastAsia="da-DK"/>
              </w:rPr>
            </w:rPrChange>
          </w:rPr>
          <w:tab/>
        </w:r>
        <w:r>
          <w:t>Measurement Devices</w:t>
        </w:r>
        <w:r>
          <w:tab/>
        </w:r>
        <w:r>
          <w:fldChar w:fldCharType="begin"/>
        </w:r>
        <w:r>
          <w:instrText xml:space="preserve"> PAGEREF _Toc20854423 \h </w:instrText>
        </w:r>
      </w:ins>
      <w:r>
        <w:fldChar w:fldCharType="separate"/>
      </w:r>
      <w:ins w:id="40" w:author="Jørgen Steen Royal Petersen" w:date="2019-10-01T20:33:00Z">
        <w:r>
          <w:t>6</w:t>
        </w:r>
        <w:r>
          <w:fldChar w:fldCharType="end"/>
        </w:r>
      </w:ins>
    </w:p>
    <w:p w14:paraId="50E0F757" w14:textId="214AE0F1" w:rsidR="00ED5AAA" w:rsidRPr="00C01F84" w:rsidRDefault="00ED5AAA">
      <w:pPr>
        <w:pStyle w:val="Indholdsfortegnelse3"/>
        <w:tabs>
          <w:tab w:val="left" w:pos="1134"/>
          <w:tab w:val="right" w:leader="dot" w:pos="10195"/>
        </w:tabs>
        <w:rPr>
          <w:ins w:id="41" w:author="Jørgen Steen Royal Petersen" w:date="2019-10-01T20:33:00Z"/>
          <w:rFonts w:eastAsiaTheme="minorEastAsia"/>
          <w:noProof/>
          <w:sz w:val="22"/>
          <w:lang w:val="en-US" w:eastAsia="da-DK"/>
          <w:rPrChange w:id="42" w:author="Jørgen Steen Royal Petersen" w:date="2019-10-01T20:42:00Z">
            <w:rPr>
              <w:ins w:id="43" w:author="Jørgen Steen Royal Petersen" w:date="2019-10-01T20:33:00Z"/>
              <w:rFonts w:eastAsiaTheme="minorEastAsia"/>
              <w:noProof/>
              <w:sz w:val="22"/>
              <w:lang w:val="da-DK" w:eastAsia="da-DK"/>
            </w:rPr>
          </w:rPrChange>
        </w:rPr>
      </w:pPr>
      <w:ins w:id="44" w:author="Jørgen Steen Royal Petersen" w:date="2019-10-01T20:33:00Z">
        <w:r>
          <w:rPr>
            <w:noProof/>
          </w:rPr>
          <w:t>2.5.1</w:t>
        </w:r>
        <w:r w:rsidRPr="00C01F84">
          <w:rPr>
            <w:rFonts w:eastAsiaTheme="minorEastAsia"/>
            <w:noProof/>
            <w:sz w:val="22"/>
            <w:lang w:val="en-US" w:eastAsia="da-DK"/>
            <w:rPrChange w:id="45" w:author="Jørgen Steen Royal Petersen" w:date="2019-10-01T20:42:00Z">
              <w:rPr>
                <w:rFonts w:eastAsiaTheme="minorEastAsia"/>
                <w:noProof/>
                <w:sz w:val="22"/>
                <w:lang w:val="da-DK" w:eastAsia="da-DK"/>
              </w:rPr>
            </w:rPrChange>
          </w:rPr>
          <w:tab/>
        </w:r>
        <w:r>
          <w:rPr>
            <w:noProof/>
          </w:rPr>
          <w:t>Spectrophotometry – Absolute measurements</w:t>
        </w:r>
        <w:r>
          <w:rPr>
            <w:noProof/>
          </w:rPr>
          <w:tab/>
        </w:r>
        <w:r>
          <w:rPr>
            <w:noProof/>
          </w:rPr>
          <w:fldChar w:fldCharType="begin"/>
        </w:r>
        <w:r>
          <w:rPr>
            <w:noProof/>
          </w:rPr>
          <w:instrText xml:space="preserve"> PAGEREF _Toc20854424 \h </w:instrText>
        </w:r>
      </w:ins>
      <w:r>
        <w:rPr>
          <w:noProof/>
        </w:rPr>
      </w:r>
      <w:r>
        <w:rPr>
          <w:noProof/>
        </w:rPr>
        <w:fldChar w:fldCharType="separate"/>
      </w:r>
      <w:ins w:id="46" w:author="Jørgen Steen Royal Petersen" w:date="2019-10-01T20:33:00Z">
        <w:r>
          <w:rPr>
            <w:noProof/>
          </w:rPr>
          <w:t>6</w:t>
        </w:r>
        <w:r>
          <w:rPr>
            <w:noProof/>
          </w:rPr>
          <w:fldChar w:fldCharType="end"/>
        </w:r>
      </w:ins>
    </w:p>
    <w:p w14:paraId="617DA21D" w14:textId="4138F2D8" w:rsidR="00ED5AAA" w:rsidRPr="00C01F84" w:rsidRDefault="00ED5AAA">
      <w:pPr>
        <w:pStyle w:val="Indholdsfortegnelse3"/>
        <w:tabs>
          <w:tab w:val="left" w:pos="1134"/>
          <w:tab w:val="right" w:leader="dot" w:pos="10195"/>
        </w:tabs>
        <w:rPr>
          <w:ins w:id="47" w:author="Jørgen Steen Royal Petersen" w:date="2019-10-01T20:33:00Z"/>
          <w:rFonts w:eastAsiaTheme="minorEastAsia"/>
          <w:noProof/>
          <w:sz w:val="22"/>
          <w:lang w:val="en-US" w:eastAsia="da-DK"/>
          <w:rPrChange w:id="48" w:author="Jørgen Steen Royal Petersen" w:date="2019-10-01T20:42:00Z">
            <w:rPr>
              <w:ins w:id="49" w:author="Jørgen Steen Royal Petersen" w:date="2019-10-01T20:33:00Z"/>
              <w:rFonts w:eastAsiaTheme="minorEastAsia"/>
              <w:noProof/>
              <w:sz w:val="22"/>
              <w:lang w:val="da-DK" w:eastAsia="da-DK"/>
            </w:rPr>
          </w:rPrChange>
        </w:rPr>
      </w:pPr>
      <w:ins w:id="50" w:author="Jørgen Steen Royal Petersen" w:date="2019-10-01T20:33:00Z">
        <w:r>
          <w:rPr>
            <w:noProof/>
          </w:rPr>
          <w:t>2.5.2</w:t>
        </w:r>
        <w:r w:rsidRPr="00C01F84">
          <w:rPr>
            <w:rFonts w:eastAsiaTheme="minorEastAsia"/>
            <w:noProof/>
            <w:sz w:val="22"/>
            <w:lang w:val="en-US" w:eastAsia="da-DK"/>
            <w:rPrChange w:id="51" w:author="Jørgen Steen Royal Petersen" w:date="2019-10-01T20:42:00Z">
              <w:rPr>
                <w:rFonts w:eastAsiaTheme="minorEastAsia"/>
                <w:noProof/>
                <w:sz w:val="22"/>
                <w:lang w:val="da-DK" w:eastAsia="da-DK"/>
              </w:rPr>
            </w:rPrChange>
          </w:rPr>
          <w:tab/>
        </w:r>
        <w:r>
          <w:rPr>
            <w:noProof/>
          </w:rPr>
          <w:t>Colorimetry - Relative measurement</w:t>
        </w:r>
        <w:r>
          <w:rPr>
            <w:noProof/>
          </w:rPr>
          <w:tab/>
        </w:r>
        <w:r>
          <w:rPr>
            <w:noProof/>
          </w:rPr>
          <w:fldChar w:fldCharType="begin"/>
        </w:r>
        <w:r>
          <w:rPr>
            <w:noProof/>
          </w:rPr>
          <w:instrText xml:space="preserve"> PAGEREF _Toc20854425 \h </w:instrText>
        </w:r>
      </w:ins>
      <w:r>
        <w:rPr>
          <w:noProof/>
        </w:rPr>
      </w:r>
      <w:r>
        <w:rPr>
          <w:noProof/>
        </w:rPr>
        <w:fldChar w:fldCharType="separate"/>
      </w:r>
      <w:ins w:id="52" w:author="Jørgen Steen Royal Petersen" w:date="2019-10-01T20:33:00Z">
        <w:r>
          <w:rPr>
            <w:noProof/>
          </w:rPr>
          <w:t>7</w:t>
        </w:r>
        <w:r>
          <w:rPr>
            <w:noProof/>
          </w:rPr>
          <w:fldChar w:fldCharType="end"/>
        </w:r>
      </w:ins>
    </w:p>
    <w:p w14:paraId="2BC126C0" w14:textId="5BD99933" w:rsidR="00ED5AAA" w:rsidRPr="00C01F84" w:rsidRDefault="00ED5AAA">
      <w:pPr>
        <w:pStyle w:val="Indholdsfortegnelse2"/>
        <w:rPr>
          <w:ins w:id="53" w:author="Jørgen Steen Royal Petersen" w:date="2019-10-01T20:33:00Z"/>
          <w:rFonts w:eastAsiaTheme="minorEastAsia"/>
          <w:color w:val="auto"/>
          <w:lang w:val="en-US" w:eastAsia="da-DK"/>
          <w:rPrChange w:id="54" w:author="Jørgen Steen Royal Petersen" w:date="2019-10-01T20:42:00Z">
            <w:rPr>
              <w:ins w:id="55" w:author="Jørgen Steen Royal Petersen" w:date="2019-10-01T20:33:00Z"/>
              <w:rFonts w:eastAsiaTheme="minorEastAsia"/>
              <w:color w:val="auto"/>
              <w:lang w:val="da-DK" w:eastAsia="da-DK"/>
            </w:rPr>
          </w:rPrChange>
        </w:rPr>
      </w:pPr>
      <w:ins w:id="56" w:author="Jørgen Steen Royal Petersen" w:date="2019-10-01T20:33:00Z">
        <w:r>
          <w:t>2.6</w:t>
        </w:r>
        <w:r w:rsidRPr="00C01F84">
          <w:rPr>
            <w:rFonts w:eastAsiaTheme="minorEastAsia"/>
            <w:color w:val="auto"/>
            <w:lang w:val="en-US" w:eastAsia="da-DK"/>
            <w:rPrChange w:id="57" w:author="Jørgen Steen Royal Petersen" w:date="2019-10-01T20:42:00Z">
              <w:rPr>
                <w:rFonts w:eastAsiaTheme="minorEastAsia"/>
                <w:color w:val="auto"/>
                <w:lang w:val="da-DK" w:eastAsia="da-DK"/>
              </w:rPr>
            </w:rPrChange>
          </w:rPr>
          <w:tab/>
        </w:r>
        <w:r>
          <w:t>Fluorescence</w:t>
        </w:r>
        <w:r>
          <w:tab/>
        </w:r>
        <w:r>
          <w:fldChar w:fldCharType="begin"/>
        </w:r>
        <w:r>
          <w:instrText xml:space="preserve"> PAGEREF _Toc20854426 \h </w:instrText>
        </w:r>
      </w:ins>
      <w:r>
        <w:fldChar w:fldCharType="separate"/>
      </w:r>
      <w:ins w:id="58" w:author="Jørgen Steen Royal Petersen" w:date="2019-10-01T20:33:00Z">
        <w:r>
          <w:t>7</w:t>
        </w:r>
        <w:r>
          <w:fldChar w:fldCharType="end"/>
        </w:r>
      </w:ins>
    </w:p>
    <w:p w14:paraId="2BF86307" w14:textId="16A1F91F" w:rsidR="00ED5AAA" w:rsidRPr="00C01F84" w:rsidRDefault="00ED5AAA">
      <w:pPr>
        <w:pStyle w:val="Indholdsfortegnelse2"/>
        <w:rPr>
          <w:ins w:id="59" w:author="Jørgen Steen Royal Petersen" w:date="2019-10-01T20:33:00Z"/>
          <w:rFonts w:eastAsiaTheme="minorEastAsia"/>
          <w:color w:val="auto"/>
          <w:lang w:val="en-US" w:eastAsia="da-DK"/>
          <w:rPrChange w:id="60" w:author="Jørgen Steen Royal Petersen" w:date="2019-10-01T20:42:00Z">
            <w:rPr>
              <w:ins w:id="61" w:author="Jørgen Steen Royal Petersen" w:date="2019-10-01T20:33:00Z"/>
              <w:rFonts w:eastAsiaTheme="minorEastAsia"/>
              <w:color w:val="auto"/>
              <w:lang w:val="da-DK" w:eastAsia="da-DK"/>
            </w:rPr>
          </w:rPrChange>
        </w:rPr>
      </w:pPr>
      <w:ins w:id="62" w:author="Jørgen Steen Royal Petersen" w:date="2019-10-01T20:33:00Z">
        <w:r>
          <w:t>2.7</w:t>
        </w:r>
        <w:r w:rsidRPr="00C01F84">
          <w:rPr>
            <w:rFonts w:eastAsiaTheme="minorEastAsia"/>
            <w:color w:val="auto"/>
            <w:lang w:val="en-US" w:eastAsia="da-DK"/>
            <w:rPrChange w:id="63" w:author="Jørgen Steen Royal Petersen" w:date="2019-10-01T20:42:00Z">
              <w:rPr>
                <w:rFonts w:eastAsiaTheme="minorEastAsia"/>
                <w:color w:val="auto"/>
                <w:lang w:val="da-DK" w:eastAsia="da-DK"/>
              </w:rPr>
            </w:rPrChange>
          </w:rPr>
          <w:tab/>
        </w:r>
        <w:r>
          <w:t>Additional Considerations</w:t>
        </w:r>
        <w:r>
          <w:tab/>
        </w:r>
        <w:r>
          <w:fldChar w:fldCharType="begin"/>
        </w:r>
        <w:r>
          <w:instrText xml:space="preserve"> PAGEREF _Toc20854427 \h </w:instrText>
        </w:r>
      </w:ins>
      <w:r>
        <w:fldChar w:fldCharType="separate"/>
      </w:r>
      <w:ins w:id="64" w:author="Jørgen Steen Royal Petersen" w:date="2019-10-01T20:33:00Z">
        <w:r>
          <w:t>7</w:t>
        </w:r>
        <w:r>
          <w:fldChar w:fldCharType="end"/>
        </w:r>
      </w:ins>
    </w:p>
    <w:p w14:paraId="72FBBDC2" w14:textId="778D9969" w:rsidR="00ED5AAA" w:rsidRPr="00C01F84" w:rsidRDefault="00ED5AAA">
      <w:pPr>
        <w:pStyle w:val="Indholdsfortegnelse1"/>
        <w:rPr>
          <w:ins w:id="65" w:author="Jørgen Steen Royal Petersen" w:date="2019-10-01T20:33:00Z"/>
          <w:rFonts w:eastAsiaTheme="minorEastAsia"/>
          <w:b w:val="0"/>
          <w:color w:val="auto"/>
          <w:lang w:val="en-US" w:eastAsia="da-DK"/>
          <w:rPrChange w:id="66" w:author="Jørgen Steen Royal Petersen" w:date="2019-10-01T20:42:00Z">
            <w:rPr>
              <w:ins w:id="67" w:author="Jørgen Steen Royal Petersen" w:date="2019-10-01T20:33:00Z"/>
              <w:rFonts w:eastAsiaTheme="minorEastAsia"/>
              <w:b w:val="0"/>
              <w:color w:val="auto"/>
              <w:lang w:val="da-DK" w:eastAsia="da-DK"/>
            </w:rPr>
          </w:rPrChange>
        </w:rPr>
      </w:pPr>
      <w:ins w:id="68" w:author="Jørgen Steen Royal Petersen" w:date="2019-10-01T20:33:00Z">
        <w:r>
          <w:t>3</w:t>
        </w:r>
        <w:r w:rsidRPr="00C01F84">
          <w:rPr>
            <w:rFonts w:eastAsiaTheme="minorEastAsia"/>
            <w:b w:val="0"/>
            <w:color w:val="auto"/>
            <w:lang w:val="en-US" w:eastAsia="da-DK"/>
            <w:rPrChange w:id="69" w:author="Jørgen Steen Royal Petersen" w:date="2019-10-01T20:42:00Z">
              <w:rPr>
                <w:rFonts w:eastAsiaTheme="minorEastAsia"/>
                <w:b w:val="0"/>
                <w:color w:val="auto"/>
                <w:lang w:val="da-DK" w:eastAsia="da-DK"/>
              </w:rPr>
            </w:rPrChange>
          </w:rPr>
          <w:tab/>
        </w:r>
        <w:r>
          <w:t>CONSIDERATIONS OF PARTICULAR COLOURS</w:t>
        </w:r>
        <w:r>
          <w:tab/>
        </w:r>
        <w:r>
          <w:fldChar w:fldCharType="begin"/>
        </w:r>
        <w:r>
          <w:instrText xml:space="preserve"> PAGEREF _Toc20854428 \h </w:instrText>
        </w:r>
      </w:ins>
      <w:r>
        <w:fldChar w:fldCharType="separate"/>
      </w:r>
      <w:ins w:id="70" w:author="Jørgen Steen Royal Petersen" w:date="2019-10-01T20:33:00Z">
        <w:r>
          <w:t>8</w:t>
        </w:r>
        <w:r>
          <w:fldChar w:fldCharType="end"/>
        </w:r>
      </w:ins>
    </w:p>
    <w:p w14:paraId="3EABC0D9" w14:textId="261BFE49" w:rsidR="00ED5AAA" w:rsidRPr="00C01F84" w:rsidRDefault="00ED5AAA">
      <w:pPr>
        <w:pStyle w:val="Indholdsfortegnelse2"/>
        <w:rPr>
          <w:ins w:id="71" w:author="Jørgen Steen Royal Petersen" w:date="2019-10-01T20:33:00Z"/>
          <w:rFonts w:eastAsiaTheme="minorEastAsia"/>
          <w:color w:val="auto"/>
          <w:lang w:val="en-US" w:eastAsia="da-DK"/>
          <w:rPrChange w:id="72" w:author="Jørgen Steen Royal Petersen" w:date="2019-10-01T20:42:00Z">
            <w:rPr>
              <w:ins w:id="73" w:author="Jørgen Steen Royal Petersen" w:date="2019-10-01T20:33:00Z"/>
              <w:rFonts w:eastAsiaTheme="minorEastAsia"/>
              <w:color w:val="auto"/>
              <w:lang w:val="da-DK" w:eastAsia="da-DK"/>
            </w:rPr>
          </w:rPrChange>
        </w:rPr>
      </w:pPr>
      <w:ins w:id="74" w:author="Jørgen Steen Royal Petersen" w:date="2019-10-01T20:33:00Z">
        <w:r>
          <w:t>3.1</w:t>
        </w:r>
        <w:r w:rsidRPr="00C01F84">
          <w:rPr>
            <w:rFonts w:eastAsiaTheme="minorEastAsia"/>
            <w:color w:val="auto"/>
            <w:lang w:val="en-US" w:eastAsia="da-DK"/>
            <w:rPrChange w:id="75" w:author="Jørgen Steen Royal Petersen" w:date="2019-10-01T20:42:00Z">
              <w:rPr>
                <w:rFonts w:eastAsiaTheme="minorEastAsia"/>
                <w:color w:val="auto"/>
                <w:lang w:val="da-DK" w:eastAsia="da-DK"/>
              </w:rPr>
            </w:rPrChange>
          </w:rPr>
          <w:tab/>
        </w:r>
        <w:r>
          <w:t>Red</w:t>
        </w:r>
        <w:r>
          <w:tab/>
        </w:r>
        <w:r>
          <w:fldChar w:fldCharType="begin"/>
        </w:r>
        <w:r>
          <w:instrText xml:space="preserve"> PAGEREF _Toc20854429 \h </w:instrText>
        </w:r>
      </w:ins>
      <w:r>
        <w:fldChar w:fldCharType="separate"/>
      </w:r>
      <w:ins w:id="76" w:author="Jørgen Steen Royal Petersen" w:date="2019-10-01T20:33:00Z">
        <w:r>
          <w:t>8</w:t>
        </w:r>
        <w:r>
          <w:fldChar w:fldCharType="end"/>
        </w:r>
      </w:ins>
    </w:p>
    <w:p w14:paraId="5E122AF5" w14:textId="52B5A057" w:rsidR="00ED5AAA" w:rsidRPr="00C01F84" w:rsidRDefault="00ED5AAA">
      <w:pPr>
        <w:pStyle w:val="Indholdsfortegnelse2"/>
        <w:rPr>
          <w:ins w:id="77" w:author="Jørgen Steen Royal Petersen" w:date="2019-10-01T20:33:00Z"/>
          <w:rFonts w:eastAsiaTheme="minorEastAsia"/>
          <w:color w:val="auto"/>
          <w:lang w:val="en-US" w:eastAsia="da-DK"/>
          <w:rPrChange w:id="78" w:author="Jørgen Steen Royal Petersen" w:date="2019-10-01T20:42:00Z">
            <w:rPr>
              <w:ins w:id="79" w:author="Jørgen Steen Royal Petersen" w:date="2019-10-01T20:33:00Z"/>
              <w:rFonts w:eastAsiaTheme="minorEastAsia"/>
              <w:color w:val="auto"/>
              <w:lang w:val="da-DK" w:eastAsia="da-DK"/>
            </w:rPr>
          </w:rPrChange>
        </w:rPr>
      </w:pPr>
      <w:ins w:id="80" w:author="Jørgen Steen Royal Petersen" w:date="2019-10-01T20:33:00Z">
        <w:r>
          <w:t>3.2</w:t>
        </w:r>
        <w:r w:rsidRPr="00C01F84">
          <w:rPr>
            <w:rFonts w:eastAsiaTheme="minorEastAsia"/>
            <w:color w:val="auto"/>
            <w:lang w:val="en-US" w:eastAsia="da-DK"/>
            <w:rPrChange w:id="81" w:author="Jørgen Steen Royal Petersen" w:date="2019-10-01T20:42:00Z">
              <w:rPr>
                <w:rFonts w:eastAsiaTheme="minorEastAsia"/>
                <w:color w:val="auto"/>
                <w:lang w:val="da-DK" w:eastAsia="da-DK"/>
              </w:rPr>
            </w:rPrChange>
          </w:rPr>
          <w:tab/>
        </w:r>
        <w:r>
          <w:t>Orange</w:t>
        </w:r>
        <w:r>
          <w:tab/>
        </w:r>
        <w:r>
          <w:fldChar w:fldCharType="begin"/>
        </w:r>
        <w:r>
          <w:instrText xml:space="preserve"> PAGEREF _Toc20854430 \h </w:instrText>
        </w:r>
      </w:ins>
      <w:r>
        <w:fldChar w:fldCharType="separate"/>
      </w:r>
      <w:ins w:id="82" w:author="Jørgen Steen Royal Petersen" w:date="2019-10-01T20:33:00Z">
        <w:r>
          <w:t>8</w:t>
        </w:r>
        <w:r>
          <w:fldChar w:fldCharType="end"/>
        </w:r>
      </w:ins>
    </w:p>
    <w:p w14:paraId="7A06E8F2" w14:textId="1210C299" w:rsidR="00ED5AAA" w:rsidRPr="00C01F84" w:rsidRDefault="00ED5AAA">
      <w:pPr>
        <w:pStyle w:val="Indholdsfortegnelse2"/>
        <w:rPr>
          <w:ins w:id="83" w:author="Jørgen Steen Royal Petersen" w:date="2019-10-01T20:33:00Z"/>
          <w:rFonts w:eastAsiaTheme="minorEastAsia"/>
          <w:color w:val="auto"/>
          <w:lang w:val="en-US" w:eastAsia="da-DK"/>
          <w:rPrChange w:id="84" w:author="Jørgen Steen Royal Petersen" w:date="2019-10-01T20:42:00Z">
            <w:rPr>
              <w:ins w:id="85" w:author="Jørgen Steen Royal Petersen" w:date="2019-10-01T20:33:00Z"/>
              <w:rFonts w:eastAsiaTheme="minorEastAsia"/>
              <w:color w:val="auto"/>
              <w:lang w:val="da-DK" w:eastAsia="da-DK"/>
            </w:rPr>
          </w:rPrChange>
        </w:rPr>
      </w:pPr>
      <w:ins w:id="86" w:author="Jørgen Steen Royal Petersen" w:date="2019-10-01T20:33:00Z">
        <w:r>
          <w:t>3.3</w:t>
        </w:r>
        <w:r w:rsidRPr="00C01F84">
          <w:rPr>
            <w:rFonts w:eastAsiaTheme="minorEastAsia"/>
            <w:color w:val="auto"/>
            <w:lang w:val="en-US" w:eastAsia="da-DK"/>
            <w:rPrChange w:id="87" w:author="Jørgen Steen Royal Petersen" w:date="2019-10-01T20:42:00Z">
              <w:rPr>
                <w:rFonts w:eastAsiaTheme="minorEastAsia"/>
                <w:color w:val="auto"/>
                <w:lang w:val="da-DK" w:eastAsia="da-DK"/>
              </w:rPr>
            </w:rPrChange>
          </w:rPr>
          <w:tab/>
        </w:r>
        <w:r>
          <w:t>Yellow and White</w:t>
        </w:r>
        <w:r>
          <w:tab/>
        </w:r>
        <w:r>
          <w:fldChar w:fldCharType="begin"/>
        </w:r>
        <w:r>
          <w:instrText xml:space="preserve"> PAGEREF _Toc20854431 \h </w:instrText>
        </w:r>
      </w:ins>
      <w:r>
        <w:fldChar w:fldCharType="separate"/>
      </w:r>
      <w:ins w:id="88" w:author="Jørgen Steen Royal Petersen" w:date="2019-10-01T20:33:00Z">
        <w:r>
          <w:t>8</w:t>
        </w:r>
        <w:r>
          <w:fldChar w:fldCharType="end"/>
        </w:r>
      </w:ins>
    </w:p>
    <w:p w14:paraId="762373FD" w14:textId="1071E5A0" w:rsidR="00ED5AAA" w:rsidRPr="00C01F84" w:rsidRDefault="00ED5AAA">
      <w:pPr>
        <w:pStyle w:val="Indholdsfortegnelse2"/>
        <w:rPr>
          <w:ins w:id="89" w:author="Jørgen Steen Royal Petersen" w:date="2019-10-01T20:33:00Z"/>
          <w:rFonts w:eastAsiaTheme="minorEastAsia"/>
          <w:color w:val="auto"/>
          <w:lang w:val="en-US" w:eastAsia="da-DK"/>
          <w:rPrChange w:id="90" w:author="Jørgen Steen Royal Petersen" w:date="2019-10-01T20:43:00Z">
            <w:rPr>
              <w:ins w:id="91" w:author="Jørgen Steen Royal Petersen" w:date="2019-10-01T20:33:00Z"/>
              <w:rFonts w:eastAsiaTheme="minorEastAsia"/>
              <w:color w:val="auto"/>
              <w:lang w:val="da-DK" w:eastAsia="da-DK"/>
            </w:rPr>
          </w:rPrChange>
        </w:rPr>
      </w:pPr>
      <w:ins w:id="92" w:author="Jørgen Steen Royal Petersen" w:date="2019-10-01T20:33:00Z">
        <w:r>
          <w:t>3.4</w:t>
        </w:r>
        <w:r w:rsidRPr="00C01F84">
          <w:rPr>
            <w:rFonts w:eastAsiaTheme="minorEastAsia"/>
            <w:color w:val="auto"/>
            <w:lang w:val="en-US" w:eastAsia="da-DK"/>
            <w:rPrChange w:id="93" w:author="Jørgen Steen Royal Petersen" w:date="2019-10-01T20:43:00Z">
              <w:rPr>
                <w:rFonts w:eastAsiaTheme="minorEastAsia"/>
                <w:color w:val="auto"/>
                <w:lang w:val="da-DK" w:eastAsia="da-DK"/>
              </w:rPr>
            </w:rPrChange>
          </w:rPr>
          <w:tab/>
        </w:r>
        <w:r>
          <w:t>Green</w:t>
        </w:r>
        <w:r>
          <w:tab/>
        </w:r>
        <w:r>
          <w:fldChar w:fldCharType="begin"/>
        </w:r>
        <w:r>
          <w:instrText xml:space="preserve"> PAGEREF _Toc20854432 \h </w:instrText>
        </w:r>
      </w:ins>
      <w:r>
        <w:fldChar w:fldCharType="separate"/>
      </w:r>
      <w:ins w:id="94" w:author="Jørgen Steen Royal Petersen" w:date="2019-10-01T20:33:00Z">
        <w:r>
          <w:t>9</w:t>
        </w:r>
        <w:r>
          <w:fldChar w:fldCharType="end"/>
        </w:r>
      </w:ins>
    </w:p>
    <w:p w14:paraId="4925964A" w14:textId="1C740BAA" w:rsidR="00ED5AAA" w:rsidRPr="00C01F84" w:rsidRDefault="00ED5AAA">
      <w:pPr>
        <w:pStyle w:val="Indholdsfortegnelse2"/>
        <w:rPr>
          <w:ins w:id="95" w:author="Jørgen Steen Royal Petersen" w:date="2019-10-01T20:33:00Z"/>
          <w:rFonts w:eastAsiaTheme="minorEastAsia"/>
          <w:color w:val="auto"/>
          <w:lang w:val="en-US" w:eastAsia="da-DK"/>
          <w:rPrChange w:id="96" w:author="Jørgen Steen Royal Petersen" w:date="2019-10-01T20:43:00Z">
            <w:rPr>
              <w:ins w:id="97" w:author="Jørgen Steen Royal Petersen" w:date="2019-10-01T20:33:00Z"/>
              <w:rFonts w:eastAsiaTheme="minorEastAsia"/>
              <w:color w:val="auto"/>
              <w:lang w:val="da-DK" w:eastAsia="da-DK"/>
            </w:rPr>
          </w:rPrChange>
        </w:rPr>
      </w:pPr>
      <w:ins w:id="98" w:author="Jørgen Steen Royal Petersen" w:date="2019-10-01T20:33:00Z">
        <w:r>
          <w:t>3.5</w:t>
        </w:r>
        <w:r w:rsidRPr="00C01F84">
          <w:rPr>
            <w:rFonts w:eastAsiaTheme="minorEastAsia"/>
            <w:color w:val="auto"/>
            <w:lang w:val="en-US" w:eastAsia="da-DK"/>
            <w:rPrChange w:id="99" w:author="Jørgen Steen Royal Petersen" w:date="2019-10-01T20:43:00Z">
              <w:rPr>
                <w:rFonts w:eastAsiaTheme="minorEastAsia"/>
                <w:color w:val="auto"/>
                <w:lang w:val="da-DK" w:eastAsia="da-DK"/>
              </w:rPr>
            </w:rPrChange>
          </w:rPr>
          <w:tab/>
        </w:r>
        <w:r>
          <w:t>Blue</w:t>
        </w:r>
        <w:r>
          <w:tab/>
        </w:r>
        <w:r>
          <w:fldChar w:fldCharType="begin"/>
        </w:r>
        <w:r>
          <w:instrText xml:space="preserve"> PAGEREF _Toc20854433 \h </w:instrText>
        </w:r>
      </w:ins>
      <w:r>
        <w:fldChar w:fldCharType="separate"/>
      </w:r>
      <w:ins w:id="100" w:author="Jørgen Steen Royal Petersen" w:date="2019-10-01T20:33:00Z">
        <w:r>
          <w:t>9</w:t>
        </w:r>
        <w:r>
          <w:fldChar w:fldCharType="end"/>
        </w:r>
      </w:ins>
    </w:p>
    <w:p w14:paraId="42036595" w14:textId="5DEB0BC2" w:rsidR="00ED5AAA" w:rsidRPr="00C01F84" w:rsidRDefault="00ED5AAA">
      <w:pPr>
        <w:pStyle w:val="Indholdsfortegnelse2"/>
        <w:rPr>
          <w:ins w:id="101" w:author="Jørgen Steen Royal Petersen" w:date="2019-10-01T20:33:00Z"/>
          <w:rFonts w:eastAsiaTheme="minorEastAsia"/>
          <w:color w:val="auto"/>
          <w:lang w:val="en-US" w:eastAsia="da-DK"/>
          <w:rPrChange w:id="102" w:author="Jørgen Steen Royal Petersen" w:date="2019-10-01T20:43:00Z">
            <w:rPr>
              <w:ins w:id="103" w:author="Jørgen Steen Royal Petersen" w:date="2019-10-01T20:33:00Z"/>
              <w:rFonts w:eastAsiaTheme="minorEastAsia"/>
              <w:color w:val="auto"/>
              <w:lang w:val="da-DK" w:eastAsia="da-DK"/>
            </w:rPr>
          </w:rPrChange>
        </w:rPr>
      </w:pPr>
      <w:ins w:id="104" w:author="Jørgen Steen Royal Petersen" w:date="2019-10-01T20:33:00Z">
        <w:r>
          <w:t>3.6</w:t>
        </w:r>
        <w:r w:rsidRPr="00C01F84">
          <w:rPr>
            <w:rFonts w:eastAsiaTheme="minorEastAsia"/>
            <w:color w:val="auto"/>
            <w:lang w:val="en-US" w:eastAsia="da-DK"/>
            <w:rPrChange w:id="105" w:author="Jørgen Steen Royal Petersen" w:date="2019-10-01T20:43:00Z">
              <w:rPr>
                <w:rFonts w:eastAsiaTheme="minorEastAsia"/>
                <w:color w:val="auto"/>
                <w:lang w:val="da-DK" w:eastAsia="da-DK"/>
              </w:rPr>
            </w:rPrChange>
          </w:rPr>
          <w:tab/>
        </w:r>
        <w:r>
          <w:t>Black</w:t>
        </w:r>
        <w:r>
          <w:tab/>
        </w:r>
        <w:r>
          <w:fldChar w:fldCharType="begin"/>
        </w:r>
        <w:r>
          <w:instrText xml:space="preserve"> PAGEREF _Toc20854434 \h </w:instrText>
        </w:r>
      </w:ins>
      <w:r>
        <w:fldChar w:fldCharType="separate"/>
      </w:r>
      <w:ins w:id="106" w:author="Jørgen Steen Royal Petersen" w:date="2019-10-01T20:33:00Z">
        <w:r>
          <w:t>9</w:t>
        </w:r>
        <w:r>
          <w:fldChar w:fldCharType="end"/>
        </w:r>
      </w:ins>
    </w:p>
    <w:p w14:paraId="175CD0A9" w14:textId="5000C644" w:rsidR="00ED5AAA" w:rsidRPr="00C01F84" w:rsidRDefault="00ED5AAA">
      <w:pPr>
        <w:pStyle w:val="Indholdsfortegnelse1"/>
        <w:rPr>
          <w:ins w:id="107" w:author="Jørgen Steen Royal Petersen" w:date="2019-10-01T20:33:00Z"/>
          <w:rFonts w:eastAsiaTheme="minorEastAsia"/>
          <w:b w:val="0"/>
          <w:color w:val="auto"/>
          <w:lang w:val="en-US" w:eastAsia="da-DK"/>
          <w:rPrChange w:id="108" w:author="Jørgen Steen Royal Petersen" w:date="2019-10-01T20:43:00Z">
            <w:rPr>
              <w:ins w:id="109" w:author="Jørgen Steen Royal Petersen" w:date="2019-10-01T20:33:00Z"/>
              <w:rFonts w:eastAsiaTheme="minorEastAsia"/>
              <w:b w:val="0"/>
              <w:color w:val="auto"/>
              <w:lang w:val="da-DK" w:eastAsia="da-DK"/>
            </w:rPr>
          </w:rPrChange>
        </w:rPr>
      </w:pPr>
      <w:ins w:id="110" w:author="Jørgen Steen Royal Petersen" w:date="2019-10-01T20:33:00Z">
        <w:r>
          <w:t>4</w:t>
        </w:r>
        <w:r w:rsidRPr="00C01F84">
          <w:rPr>
            <w:rFonts w:eastAsiaTheme="minorEastAsia"/>
            <w:b w:val="0"/>
            <w:color w:val="auto"/>
            <w:lang w:val="en-US" w:eastAsia="da-DK"/>
            <w:rPrChange w:id="111" w:author="Jørgen Steen Royal Petersen" w:date="2019-10-01T20:43:00Z">
              <w:rPr>
                <w:rFonts w:eastAsiaTheme="minorEastAsia"/>
                <w:b w:val="0"/>
                <w:color w:val="auto"/>
                <w:lang w:val="da-DK" w:eastAsia="da-DK"/>
              </w:rPr>
            </w:rPrChange>
          </w:rPr>
          <w:tab/>
        </w:r>
        <w:r>
          <w:t>DEGRADATION OF  colour</w:t>
        </w:r>
        <w:r>
          <w:tab/>
        </w:r>
        <w:r>
          <w:fldChar w:fldCharType="begin"/>
        </w:r>
        <w:r>
          <w:instrText xml:space="preserve"> PAGEREF _Toc20854435 \h </w:instrText>
        </w:r>
      </w:ins>
      <w:r>
        <w:fldChar w:fldCharType="separate"/>
      </w:r>
      <w:ins w:id="112" w:author="Jørgen Steen Royal Petersen" w:date="2019-10-01T20:33:00Z">
        <w:r>
          <w:t>9</w:t>
        </w:r>
        <w:r>
          <w:fldChar w:fldCharType="end"/>
        </w:r>
      </w:ins>
    </w:p>
    <w:p w14:paraId="5EBD9A77" w14:textId="02DA2CE2" w:rsidR="00ED5AAA" w:rsidRPr="00C01F84" w:rsidRDefault="00ED5AAA">
      <w:pPr>
        <w:pStyle w:val="Indholdsfortegnelse1"/>
        <w:rPr>
          <w:ins w:id="113" w:author="Jørgen Steen Royal Petersen" w:date="2019-10-01T20:33:00Z"/>
          <w:rFonts w:eastAsiaTheme="minorEastAsia"/>
          <w:b w:val="0"/>
          <w:color w:val="auto"/>
          <w:lang w:val="en-US" w:eastAsia="da-DK"/>
          <w:rPrChange w:id="114" w:author="Jørgen Steen Royal Petersen" w:date="2019-10-01T20:43:00Z">
            <w:rPr>
              <w:ins w:id="115" w:author="Jørgen Steen Royal Petersen" w:date="2019-10-01T20:33:00Z"/>
              <w:rFonts w:eastAsiaTheme="minorEastAsia"/>
              <w:b w:val="0"/>
              <w:color w:val="auto"/>
              <w:lang w:val="da-DK" w:eastAsia="da-DK"/>
            </w:rPr>
          </w:rPrChange>
        </w:rPr>
      </w:pPr>
      <w:ins w:id="116" w:author="Jørgen Steen Royal Petersen" w:date="2019-10-01T20:33:00Z">
        <w:r>
          <w:t>5</w:t>
        </w:r>
        <w:r w:rsidRPr="00C01F84">
          <w:rPr>
            <w:rFonts w:eastAsiaTheme="minorEastAsia"/>
            <w:b w:val="0"/>
            <w:color w:val="auto"/>
            <w:lang w:val="en-US" w:eastAsia="da-DK"/>
            <w:rPrChange w:id="117" w:author="Jørgen Steen Royal Petersen" w:date="2019-10-01T20:43:00Z">
              <w:rPr>
                <w:rFonts w:eastAsiaTheme="minorEastAsia"/>
                <w:b w:val="0"/>
                <w:color w:val="auto"/>
                <w:lang w:val="da-DK" w:eastAsia="da-DK"/>
              </w:rPr>
            </w:rPrChange>
          </w:rPr>
          <w:tab/>
        </w:r>
        <w:r>
          <w:t>Monitoring colour status during service</w:t>
        </w:r>
        <w:r>
          <w:tab/>
        </w:r>
        <w:r>
          <w:fldChar w:fldCharType="begin"/>
        </w:r>
        <w:r>
          <w:instrText xml:space="preserve"> PAGEREF _Toc20854436 \h </w:instrText>
        </w:r>
      </w:ins>
      <w:r>
        <w:fldChar w:fldCharType="separate"/>
      </w:r>
      <w:ins w:id="118" w:author="Jørgen Steen Royal Petersen" w:date="2019-10-01T20:33:00Z">
        <w:r>
          <w:t>10</w:t>
        </w:r>
        <w:r>
          <w:fldChar w:fldCharType="end"/>
        </w:r>
      </w:ins>
    </w:p>
    <w:p w14:paraId="2ADBB47A" w14:textId="3954AF52" w:rsidR="00ED5AAA" w:rsidRPr="00C01F84" w:rsidRDefault="00ED5AAA">
      <w:pPr>
        <w:pStyle w:val="Indholdsfortegnelse1"/>
        <w:rPr>
          <w:ins w:id="119" w:author="Jørgen Steen Royal Petersen" w:date="2019-10-01T20:33:00Z"/>
          <w:rFonts w:eastAsiaTheme="minorEastAsia"/>
          <w:b w:val="0"/>
          <w:color w:val="auto"/>
          <w:lang w:val="en-US" w:eastAsia="da-DK"/>
          <w:rPrChange w:id="120" w:author="Jørgen Steen Royal Petersen" w:date="2019-10-01T20:43:00Z">
            <w:rPr>
              <w:ins w:id="121" w:author="Jørgen Steen Royal Petersen" w:date="2019-10-01T20:33:00Z"/>
              <w:rFonts w:eastAsiaTheme="minorEastAsia"/>
              <w:b w:val="0"/>
              <w:color w:val="auto"/>
              <w:lang w:val="da-DK" w:eastAsia="da-DK"/>
            </w:rPr>
          </w:rPrChange>
        </w:rPr>
      </w:pPr>
      <w:ins w:id="122" w:author="Jørgen Steen Royal Petersen" w:date="2019-10-01T20:33:00Z">
        <w:r>
          <w:t>6</w:t>
        </w:r>
        <w:r w:rsidRPr="00C01F84">
          <w:rPr>
            <w:rFonts w:eastAsiaTheme="minorEastAsia"/>
            <w:b w:val="0"/>
            <w:color w:val="auto"/>
            <w:lang w:val="en-US" w:eastAsia="da-DK"/>
            <w:rPrChange w:id="123" w:author="Jørgen Steen Royal Petersen" w:date="2019-10-01T20:43:00Z">
              <w:rPr>
                <w:rFonts w:eastAsiaTheme="minorEastAsia"/>
                <w:b w:val="0"/>
                <w:color w:val="auto"/>
                <w:lang w:val="da-DK" w:eastAsia="da-DK"/>
              </w:rPr>
            </w:rPrChange>
          </w:rPr>
          <w:tab/>
        </w:r>
        <w:r>
          <w:t>SYMBOLS AND ALPHANUMERIC CHARACTERS</w:t>
        </w:r>
        <w:r>
          <w:tab/>
        </w:r>
        <w:r>
          <w:fldChar w:fldCharType="begin"/>
        </w:r>
        <w:r>
          <w:instrText xml:space="preserve"> PAGEREF _Toc20854437 \h </w:instrText>
        </w:r>
      </w:ins>
      <w:r>
        <w:fldChar w:fldCharType="separate"/>
      </w:r>
      <w:ins w:id="124" w:author="Jørgen Steen Royal Petersen" w:date="2019-10-01T20:33:00Z">
        <w:r>
          <w:t>10</w:t>
        </w:r>
        <w:r>
          <w:fldChar w:fldCharType="end"/>
        </w:r>
      </w:ins>
    </w:p>
    <w:p w14:paraId="49A77FB7" w14:textId="5286E5BB" w:rsidR="00ED5AAA" w:rsidRPr="00C01F84" w:rsidRDefault="00ED5AAA">
      <w:pPr>
        <w:pStyle w:val="Indholdsfortegnelse1"/>
        <w:rPr>
          <w:ins w:id="125" w:author="Jørgen Steen Royal Petersen" w:date="2019-10-01T20:33:00Z"/>
          <w:rFonts w:eastAsiaTheme="minorEastAsia"/>
          <w:b w:val="0"/>
          <w:color w:val="auto"/>
          <w:lang w:val="en-US" w:eastAsia="da-DK"/>
          <w:rPrChange w:id="126" w:author="Jørgen Steen Royal Petersen" w:date="2019-10-01T20:43:00Z">
            <w:rPr>
              <w:ins w:id="127" w:author="Jørgen Steen Royal Petersen" w:date="2019-10-01T20:33:00Z"/>
              <w:rFonts w:eastAsiaTheme="minorEastAsia"/>
              <w:b w:val="0"/>
              <w:color w:val="auto"/>
              <w:lang w:val="da-DK" w:eastAsia="da-DK"/>
            </w:rPr>
          </w:rPrChange>
        </w:rPr>
      </w:pPr>
      <w:ins w:id="128" w:author="Jørgen Steen Royal Petersen" w:date="2019-10-01T20:33:00Z">
        <w:r>
          <w:t>7</w:t>
        </w:r>
        <w:r w:rsidRPr="00C01F84">
          <w:rPr>
            <w:rFonts w:eastAsiaTheme="minorEastAsia"/>
            <w:b w:val="0"/>
            <w:color w:val="auto"/>
            <w:lang w:val="en-US" w:eastAsia="da-DK"/>
            <w:rPrChange w:id="129" w:author="Jørgen Steen Royal Petersen" w:date="2019-10-01T20:43:00Z">
              <w:rPr>
                <w:rFonts w:eastAsiaTheme="minorEastAsia"/>
                <w:b w:val="0"/>
                <w:color w:val="auto"/>
                <w:lang w:val="da-DK" w:eastAsia="da-DK"/>
              </w:rPr>
            </w:rPrChange>
          </w:rPr>
          <w:tab/>
        </w:r>
        <w:r>
          <w:t>COLOURS OF RETRORELECTING MATERIALS</w:t>
        </w:r>
        <w:r>
          <w:tab/>
        </w:r>
        <w:r>
          <w:fldChar w:fldCharType="begin"/>
        </w:r>
        <w:r>
          <w:instrText xml:space="preserve"> PAGEREF _Toc20854438 \h </w:instrText>
        </w:r>
      </w:ins>
      <w:r>
        <w:fldChar w:fldCharType="separate"/>
      </w:r>
      <w:ins w:id="130" w:author="Jørgen Steen Royal Petersen" w:date="2019-10-01T20:33:00Z">
        <w:r>
          <w:t>11</w:t>
        </w:r>
        <w:r>
          <w:fldChar w:fldCharType="end"/>
        </w:r>
      </w:ins>
    </w:p>
    <w:p w14:paraId="39DB6FB0" w14:textId="457C46DC" w:rsidR="00ED5AAA" w:rsidRPr="00C01F84" w:rsidRDefault="00ED5AAA">
      <w:pPr>
        <w:pStyle w:val="Indholdsfortegnelse1"/>
        <w:rPr>
          <w:ins w:id="131" w:author="Jørgen Steen Royal Petersen" w:date="2019-10-01T20:33:00Z"/>
          <w:rFonts w:eastAsiaTheme="minorEastAsia"/>
          <w:b w:val="0"/>
          <w:color w:val="auto"/>
          <w:lang w:val="en-US" w:eastAsia="da-DK"/>
          <w:rPrChange w:id="132" w:author="Jørgen Steen Royal Petersen" w:date="2019-10-01T20:43:00Z">
            <w:rPr>
              <w:ins w:id="133" w:author="Jørgen Steen Royal Petersen" w:date="2019-10-01T20:33:00Z"/>
              <w:rFonts w:eastAsiaTheme="minorEastAsia"/>
              <w:b w:val="0"/>
              <w:color w:val="auto"/>
              <w:lang w:val="da-DK" w:eastAsia="da-DK"/>
            </w:rPr>
          </w:rPrChange>
        </w:rPr>
      </w:pPr>
      <w:ins w:id="134" w:author="Jørgen Steen Royal Petersen" w:date="2019-10-01T20:33:00Z">
        <w:r>
          <w:t>8</w:t>
        </w:r>
        <w:r w:rsidRPr="00C01F84">
          <w:rPr>
            <w:rFonts w:eastAsiaTheme="minorEastAsia"/>
            <w:b w:val="0"/>
            <w:color w:val="auto"/>
            <w:lang w:val="en-US" w:eastAsia="da-DK"/>
            <w:rPrChange w:id="135" w:author="Jørgen Steen Royal Petersen" w:date="2019-10-01T20:43:00Z">
              <w:rPr>
                <w:rFonts w:eastAsiaTheme="minorEastAsia"/>
                <w:b w:val="0"/>
                <w:color w:val="auto"/>
                <w:lang w:val="da-DK" w:eastAsia="da-DK"/>
              </w:rPr>
            </w:rPrChange>
          </w:rPr>
          <w:tab/>
        </w:r>
        <w:r>
          <w:t>COLOUR COLLECTIONS</w:t>
        </w:r>
        <w:r>
          <w:tab/>
        </w:r>
        <w:r>
          <w:fldChar w:fldCharType="begin"/>
        </w:r>
        <w:r>
          <w:instrText xml:space="preserve"> PAGEREF _Toc20854439 \h </w:instrText>
        </w:r>
      </w:ins>
      <w:r>
        <w:fldChar w:fldCharType="separate"/>
      </w:r>
      <w:ins w:id="136" w:author="Jørgen Steen Royal Petersen" w:date="2019-10-01T20:33:00Z">
        <w:r>
          <w:t>11</w:t>
        </w:r>
        <w:r>
          <w:fldChar w:fldCharType="end"/>
        </w:r>
      </w:ins>
    </w:p>
    <w:p w14:paraId="32589578" w14:textId="6C6BC982" w:rsidR="00ED5AAA" w:rsidRPr="00C01F84" w:rsidRDefault="00ED5AAA">
      <w:pPr>
        <w:pStyle w:val="Indholdsfortegnelse2"/>
        <w:rPr>
          <w:ins w:id="137" w:author="Jørgen Steen Royal Petersen" w:date="2019-10-01T20:33:00Z"/>
          <w:rFonts w:eastAsiaTheme="minorEastAsia"/>
          <w:color w:val="auto"/>
          <w:lang w:val="en-US" w:eastAsia="da-DK"/>
          <w:rPrChange w:id="138" w:author="Jørgen Steen Royal Petersen" w:date="2019-10-01T20:43:00Z">
            <w:rPr>
              <w:ins w:id="139" w:author="Jørgen Steen Royal Petersen" w:date="2019-10-01T20:33:00Z"/>
              <w:rFonts w:eastAsiaTheme="minorEastAsia"/>
              <w:color w:val="auto"/>
              <w:lang w:val="da-DK" w:eastAsia="da-DK"/>
            </w:rPr>
          </w:rPrChange>
        </w:rPr>
      </w:pPr>
      <w:ins w:id="140" w:author="Jørgen Steen Royal Petersen" w:date="2019-10-01T20:33:00Z">
        <w:r>
          <w:t>8.1</w:t>
        </w:r>
        <w:r w:rsidRPr="00C01F84">
          <w:rPr>
            <w:rFonts w:eastAsiaTheme="minorEastAsia"/>
            <w:color w:val="auto"/>
            <w:lang w:val="en-US" w:eastAsia="da-DK"/>
            <w:rPrChange w:id="141" w:author="Jørgen Steen Royal Petersen" w:date="2019-10-01T20:43:00Z">
              <w:rPr>
                <w:rFonts w:eastAsiaTheme="minorEastAsia"/>
                <w:color w:val="auto"/>
                <w:lang w:val="da-DK" w:eastAsia="da-DK"/>
              </w:rPr>
            </w:rPrChange>
          </w:rPr>
          <w:tab/>
        </w:r>
        <w:r>
          <w:t>RAL Classic Colour Collection</w:t>
        </w:r>
        <w:r>
          <w:tab/>
        </w:r>
        <w:r>
          <w:fldChar w:fldCharType="begin"/>
        </w:r>
        <w:r>
          <w:instrText xml:space="preserve"> PAGEREF _Toc20854440 \h </w:instrText>
        </w:r>
      </w:ins>
      <w:r>
        <w:fldChar w:fldCharType="separate"/>
      </w:r>
      <w:ins w:id="142" w:author="Jørgen Steen Royal Petersen" w:date="2019-10-01T20:33:00Z">
        <w:r>
          <w:t>11</w:t>
        </w:r>
        <w:r>
          <w:fldChar w:fldCharType="end"/>
        </w:r>
      </w:ins>
    </w:p>
    <w:p w14:paraId="0B6AF0F7" w14:textId="6CCD47A8" w:rsidR="00ED5AAA" w:rsidRPr="00C01F84" w:rsidRDefault="00ED5AAA">
      <w:pPr>
        <w:pStyle w:val="Indholdsfortegnelse3"/>
        <w:tabs>
          <w:tab w:val="left" w:pos="1134"/>
          <w:tab w:val="right" w:leader="dot" w:pos="10195"/>
        </w:tabs>
        <w:rPr>
          <w:ins w:id="143" w:author="Jørgen Steen Royal Petersen" w:date="2019-10-01T20:33:00Z"/>
          <w:rFonts w:eastAsiaTheme="minorEastAsia"/>
          <w:noProof/>
          <w:sz w:val="22"/>
          <w:lang w:val="en-US" w:eastAsia="da-DK"/>
          <w:rPrChange w:id="144" w:author="Jørgen Steen Royal Petersen" w:date="2019-10-01T20:43:00Z">
            <w:rPr>
              <w:ins w:id="145" w:author="Jørgen Steen Royal Petersen" w:date="2019-10-01T20:33:00Z"/>
              <w:rFonts w:eastAsiaTheme="minorEastAsia"/>
              <w:noProof/>
              <w:sz w:val="22"/>
              <w:lang w:val="da-DK" w:eastAsia="da-DK"/>
            </w:rPr>
          </w:rPrChange>
        </w:rPr>
      </w:pPr>
      <w:ins w:id="146" w:author="Jørgen Steen Royal Petersen" w:date="2019-10-01T20:33:00Z">
        <w:r>
          <w:rPr>
            <w:noProof/>
          </w:rPr>
          <w:t>8.1.1</w:t>
        </w:r>
        <w:r w:rsidRPr="00C01F84">
          <w:rPr>
            <w:rFonts w:eastAsiaTheme="minorEastAsia"/>
            <w:noProof/>
            <w:sz w:val="22"/>
            <w:lang w:val="en-US" w:eastAsia="da-DK"/>
            <w:rPrChange w:id="147" w:author="Jørgen Steen Royal Petersen" w:date="2019-10-01T20:43:00Z">
              <w:rPr>
                <w:rFonts w:eastAsiaTheme="minorEastAsia"/>
                <w:noProof/>
                <w:sz w:val="22"/>
                <w:lang w:val="da-DK" w:eastAsia="da-DK"/>
              </w:rPr>
            </w:rPrChange>
          </w:rPr>
          <w:tab/>
        </w:r>
        <w:r>
          <w:rPr>
            <w:noProof/>
          </w:rPr>
          <w:t>Ordinary Colours</w:t>
        </w:r>
        <w:r>
          <w:rPr>
            <w:noProof/>
          </w:rPr>
          <w:tab/>
        </w:r>
        <w:r>
          <w:rPr>
            <w:noProof/>
          </w:rPr>
          <w:fldChar w:fldCharType="begin"/>
        </w:r>
        <w:r>
          <w:rPr>
            <w:noProof/>
          </w:rPr>
          <w:instrText xml:space="preserve"> PAGEREF _Toc20854441 \h </w:instrText>
        </w:r>
      </w:ins>
      <w:r>
        <w:rPr>
          <w:noProof/>
        </w:rPr>
      </w:r>
      <w:r>
        <w:rPr>
          <w:noProof/>
        </w:rPr>
        <w:fldChar w:fldCharType="separate"/>
      </w:r>
      <w:ins w:id="148" w:author="Jørgen Steen Royal Petersen" w:date="2019-10-01T20:33:00Z">
        <w:r>
          <w:rPr>
            <w:noProof/>
          </w:rPr>
          <w:t>11</w:t>
        </w:r>
        <w:r>
          <w:rPr>
            <w:noProof/>
          </w:rPr>
          <w:fldChar w:fldCharType="end"/>
        </w:r>
      </w:ins>
    </w:p>
    <w:p w14:paraId="20AAFB70" w14:textId="1BA41D99" w:rsidR="00ED5AAA" w:rsidRPr="00C01F84" w:rsidRDefault="00ED5AAA">
      <w:pPr>
        <w:pStyle w:val="Indholdsfortegnelse3"/>
        <w:tabs>
          <w:tab w:val="left" w:pos="1134"/>
          <w:tab w:val="right" w:leader="dot" w:pos="10195"/>
        </w:tabs>
        <w:rPr>
          <w:ins w:id="149" w:author="Jørgen Steen Royal Petersen" w:date="2019-10-01T20:33:00Z"/>
          <w:rFonts w:eastAsiaTheme="minorEastAsia"/>
          <w:noProof/>
          <w:sz w:val="22"/>
          <w:lang w:val="en-US" w:eastAsia="da-DK"/>
          <w:rPrChange w:id="150" w:author="Jørgen Steen Royal Petersen" w:date="2019-10-01T20:43:00Z">
            <w:rPr>
              <w:ins w:id="151" w:author="Jørgen Steen Royal Petersen" w:date="2019-10-01T20:33:00Z"/>
              <w:rFonts w:eastAsiaTheme="minorEastAsia"/>
              <w:noProof/>
              <w:sz w:val="22"/>
              <w:lang w:val="da-DK" w:eastAsia="da-DK"/>
            </w:rPr>
          </w:rPrChange>
        </w:rPr>
      </w:pPr>
      <w:ins w:id="152" w:author="Jørgen Steen Royal Petersen" w:date="2019-10-01T20:33:00Z">
        <w:r>
          <w:rPr>
            <w:noProof/>
          </w:rPr>
          <w:t>8.1.2</w:t>
        </w:r>
        <w:r w:rsidRPr="00C01F84">
          <w:rPr>
            <w:rFonts w:eastAsiaTheme="minorEastAsia"/>
            <w:noProof/>
            <w:sz w:val="22"/>
            <w:lang w:val="en-US" w:eastAsia="da-DK"/>
            <w:rPrChange w:id="153" w:author="Jørgen Steen Royal Petersen" w:date="2019-10-01T20:43:00Z">
              <w:rPr>
                <w:rFonts w:eastAsiaTheme="minorEastAsia"/>
                <w:noProof/>
                <w:sz w:val="22"/>
                <w:lang w:val="da-DK" w:eastAsia="da-DK"/>
              </w:rPr>
            </w:rPrChange>
          </w:rPr>
          <w:tab/>
        </w:r>
        <w:r>
          <w:rPr>
            <w:noProof/>
          </w:rPr>
          <w:t>Fluorescent Colours</w:t>
        </w:r>
        <w:r>
          <w:rPr>
            <w:noProof/>
          </w:rPr>
          <w:tab/>
        </w:r>
        <w:r>
          <w:rPr>
            <w:noProof/>
          </w:rPr>
          <w:fldChar w:fldCharType="begin"/>
        </w:r>
        <w:r>
          <w:rPr>
            <w:noProof/>
          </w:rPr>
          <w:instrText xml:space="preserve"> PAGEREF _Toc20854442 \h </w:instrText>
        </w:r>
      </w:ins>
      <w:r>
        <w:rPr>
          <w:noProof/>
        </w:rPr>
      </w:r>
      <w:r>
        <w:rPr>
          <w:noProof/>
        </w:rPr>
        <w:fldChar w:fldCharType="separate"/>
      </w:r>
      <w:ins w:id="154" w:author="Jørgen Steen Royal Petersen" w:date="2019-10-01T20:33:00Z">
        <w:r>
          <w:rPr>
            <w:noProof/>
          </w:rPr>
          <w:t>12</w:t>
        </w:r>
        <w:r>
          <w:rPr>
            <w:noProof/>
          </w:rPr>
          <w:fldChar w:fldCharType="end"/>
        </w:r>
      </w:ins>
    </w:p>
    <w:p w14:paraId="5A7CCB02" w14:textId="6A69955E" w:rsidR="00ED5AAA" w:rsidRPr="00C01F84" w:rsidRDefault="00ED5AAA">
      <w:pPr>
        <w:pStyle w:val="Indholdsfortegnelse2"/>
        <w:rPr>
          <w:ins w:id="155" w:author="Jørgen Steen Royal Petersen" w:date="2019-10-01T20:33:00Z"/>
          <w:rFonts w:eastAsiaTheme="minorEastAsia"/>
          <w:color w:val="auto"/>
          <w:lang w:val="en-US" w:eastAsia="da-DK"/>
          <w:rPrChange w:id="156" w:author="Jørgen Steen Royal Petersen" w:date="2019-10-01T20:43:00Z">
            <w:rPr>
              <w:ins w:id="157" w:author="Jørgen Steen Royal Petersen" w:date="2019-10-01T20:33:00Z"/>
              <w:rFonts w:eastAsiaTheme="minorEastAsia"/>
              <w:color w:val="auto"/>
              <w:lang w:val="da-DK" w:eastAsia="da-DK"/>
            </w:rPr>
          </w:rPrChange>
        </w:rPr>
      </w:pPr>
      <w:ins w:id="158" w:author="Jørgen Steen Royal Petersen" w:date="2019-10-01T20:33:00Z">
        <w:r>
          <w:t>8.2</w:t>
        </w:r>
        <w:r w:rsidRPr="00C01F84">
          <w:rPr>
            <w:rFonts w:eastAsiaTheme="minorEastAsia"/>
            <w:color w:val="auto"/>
            <w:lang w:val="en-US" w:eastAsia="da-DK"/>
            <w:rPrChange w:id="159" w:author="Jørgen Steen Royal Petersen" w:date="2019-10-01T20:43:00Z">
              <w:rPr>
                <w:rFonts w:eastAsiaTheme="minorEastAsia"/>
                <w:color w:val="auto"/>
                <w:lang w:val="da-DK" w:eastAsia="da-DK"/>
              </w:rPr>
            </w:rPrChange>
          </w:rPr>
          <w:tab/>
        </w:r>
        <w:r>
          <w:t>Recommended Natural Colour System (NCS) Colour Numbers</w:t>
        </w:r>
        <w:r>
          <w:tab/>
        </w:r>
        <w:r>
          <w:fldChar w:fldCharType="begin"/>
        </w:r>
        <w:r>
          <w:instrText xml:space="preserve"> PAGEREF _Toc20854443 \h </w:instrText>
        </w:r>
      </w:ins>
      <w:r>
        <w:fldChar w:fldCharType="separate"/>
      </w:r>
      <w:ins w:id="160" w:author="Jørgen Steen Royal Petersen" w:date="2019-10-01T20:33:00Z">
        <w:r>
          <w:t>12</w:t>
        </w:r>
        <w:r>
          <w:fldChar w:fldCharType="end"/>
        </w:r>
      </w:ins>
    </w:p>
    <w:p w14:paraId="0084E4F8" w14:textId="2B440282" w:rsidR="00ED5AAA" w:rsidRPr="00C01F84" w:rsidRDefault="00ED5AAA">
      <w:pPr>
        <w:pStyle w:val="Indholdsfortegnelse1"/>
        <w:rPr>
          <w:ins w:id="161" w:author="Jørgen Steen Royal Petersen" w:date="2019-10-01T20:33:00Z"/>
          <w:rFonts w:eastAsiaTheme="minorEastAsia"/>
          <w:b w:val="0"/>
          <w:color w:val="auto"/>
          <w:lang w:val="en-US" w:eastAsia="da-DK"/>
          <w:rPrChange w:id="162" w:author="Jørgen Steen Royal Petersen" w:date="2019-10-01T20:43:00Z">
            <w:rPr>
              <w:ins w:id="163" w:author="Jørgen Steen Royal Petersen" w:date="2019-10-01T20:33:00Z"/>
              <w:rFonts w:eastAsiaTheme="minorEastAsia"/>
              <w:b w:val="0"/>
              <w:color w:val="auto"/>
              <w:lang w:val="da-DK" w:eastAsia="da-DK"/>
            </w:rPr>
          </w:rPrChange>
        </w:rPr>
      </w:pPr>
      <w:ins w:id="164" w:author="Jørgen Steen Royal Petersen" w:date="2019-10-01T20:33:00Z">
        <w:r>
          <w:t>9</w:t>
        </w:r>
        <w:r w:rsidRPr="00C01F84">
          <w:rPr>
            <w:rFonts w:eastAsiaTheme="minorEastAsia"/>
            <w:b w:val="0"/>
            <w:color w:val="auto"/>
            <w:lang w:val="en-US" w:eastAsia="da-DK"/>
            <w:rPrChange w:id="165" w:author="Jørgen Steen Royal Petersen" w:date="2019-10-01T20:43:00Z">
              <w:rPr>
                <w:rFonts w:eastAsiaTheme="minorEastAsia"/>
                <w:b w:val="0"/>
                <w:color w:val="auto"/>
                <w:lang w:val="da-DK" w:eastAsia="da-DK"/>
              </w:rPr>
            </w:rPrChange>
          </w:rPr>
          <w:tab/>
        </w:r>
        <w:r>
          <w:t>DEFINITIONS</w:t>
        </w:r>
        <w:r>
          <w:tab/>
        </w:r>
        <w:r>
          <w:fldChar w:fldCharType="begin"/>
        </w:r>
        <w:r>
          <w:instrText xml:space="preserve"> PAGEREF _Toc20854444 \h </w:instrText>
        </w:r>
      </w:ins>
      <w:r>
        <w:fldChar w:fldCharType="separate"/>
      </w:r>
      <w:ins w:id="166" w:author="Jørgen Steen Royal Petersen" w:date="2019-10-01T20:33:00Z">
        <w:r>
          <w:t>12</w:t>
        </w:r>
        <w:r>
          <w:fldChar w:fldCharType="end"/>
        </w:r>
      </w:ins>
    </w:p>
    <w:p w14:paraId="0550BE63" w14:textId="64349715" w:rsidR="00ED5AAA" w:rsidRPr="00C01F84" w:rsidRDefault="00ED5AAA">
      <w:pPr>
        <w:pStyle w:val="Indholdsfortegnelse1"/>
        <w:rPr>
          <w:ins w:id="167" w:author="Jørgen Steen Royal Petersen" w:date="2019-10-01T20:33:00Z"/>
          <w:rFonts w:eastAsiaTheme="minorEastAsia"/>
          <w:b w:val="0"/>
          <w:color w:val="auto"/>
          <w:lang w:val="en-US" w:eastAsia="da-DK"/>
          <w:rPrChange w:id="168" w:author="Jørgen Steen Royal Petersen" w:date="2019-10-01T20:43:00Z">
            <w:rPr>
              <w:ins w:id="169" w:author="Jørgen Steen Royal Petersen" w:date="2019-10-01T20:33:00Z"/>
              <w:rFonts w:eastAsiaTheme="minorEastAsia"/>
              <w:b w:val="0"/>
              <w:color w:val="auto"/>
              <w:lang w:val="da-DK" w:eastAsia="da-DK"/>
            </w:rPr>
          </w:rPrChange>
        </w:rPr>
      </w:pPr>
      <w:ins w:id="170" w:author="Jørgen Steen Royal Petersen" w:date="2019-10-01T20:33:00Z">
        <w:r>
          <w:t>10</w:t>
        </w:r>
        <w:r w:rsidRPr="00C01F84">
          <w:rPr>
            <w:rFonts w:eastAsiaTheme="minorEastAsia"/>
            <w:b w:val="0"/>
            <w:color w:val="auto"/>
            <w:lang w:val="en-US" w:eastAsia="da-DK"/>
            <w:rPrChange w:id="171" w:author="Jørgen Steen Royal Petersen" w:date="2019-10-01T20:43:00Z">
              <w:rPr>
                <w:rFonts w:eastAsiaTheme="minorEastAsia"/>
                <w:b w:val="0"/>
                <w:color w:val="auto"/>
                <w:lang w:val="da-DK" w:eastAsia="da-DK"/>
              </w:rPr>
            </w:rPrChange>
          </w:rPr>
          <w:tab/>
        </w:r>
        <w:r>
          <w:t>ACRONYMS</w:t>
        </w:r>
        <w:r>
          <w:tab/>
        </w:r>
        <w:r>
          <w:fldChar w:fldCharType="begin"/>
        </w:r>
        <w:r>
          <w:instrText xml:space="preserve"> PAGEREF _Toc20854445 \h </w:instrText>
        </w:r>
      </w:ins>
      <w:r>
        <w:fldChar w:fldCharType="separate"/>
      </w:r>
      <w:ins w:id="172" w:author="Jørgen Steen Royal Petersen" w:date="2019-10-01T20:33:00Z">
        <w:r>
          <w:t>12</w:t>
        </w:r>
        <w:r>
          <w:fldChar w:fldCharType="end"/>
        </w:r>
      </w:ins>
    </w:p>
    <w:p w14:paraId="05A4899A" w14:textId="084A15C3" w:rsidR="00ED5AAA" w:rsidRPr="00C01F84" w:rsidRDefault="00ED5AAA">
      <w:pPr>
        <w:pStyle w:val="Indholdsfortegnelse1"/>
        <w:rPr>
          <w:ins w:id="173" w:author="Jørgen Steen Royal Petersen" w:date="2019-10-01T20:33:00Z"/>
          <w:rFonts w:eastAsiaTheme="minorEastAsia"/>
          <w:b w:val="0"/>
          <w:color w:val="auto"/>
          <w:lang w:val="en-US" w:eastAsia="da-DK"/>
          <w:rPrChange w:id="174" w:author="Jørgen Steen Royal Petersen" w:date="2019-10-01T20:43:00Z">
            <w:rPr>
              <w:ins w:id="175" w:author="Jørgen Steen Royal Petersen" w:date="2019-10-01T20:33:00Z"/>
              <w:rFonts w:eastAsiaTheme="minorEastAsia"/>
              <w:b w:val="0"/>
              <w:color w:val="auto"/>
              <w:lang w:val="da-DK" w:eastAsia="da-DK"/>
            </w:rPr>
          </w:rPrChange>
        </w:rPr>
      </w:pPr>
      <w:ins w:id="176" w:author="Jørgen Steen Royal Petersen" w:date="2019-10-01T20:33:00Z">
        <w:r>
          <w:t>11</w:t>
        </w:r>
        <w:r w:rsidRPr="00C01F84">
          <w:rPr>
            <w:rFonts w:eastAsiaTheme="minorEastAsia"/>
            <w:b w:val="0"/>
            <w:color w:val="auto"/>
            <w:lang w:val="en-US" w:eastAsia="da-DK"/>
            <w:rPrChange w:id="177" w:author="Jørgen Steen Royal Petersen" w:date="2019-10-01T20:43:00Z">
              <w:rPr>
                <w:rFonts w:eastAsiaTheme="minorEastAsia"/>
                <w:b w:val="0"/>
                <w:color w:val="auto"/>
                <w:lang w:val="da-DK" w:eastAsia="da-DK"/>
              </w:rPr>
            </w:rPrChange>
          </w:rPr>
          <w:tab/>
        </w:r>
        <w:r>
          <w:t>REFERENCES</w:t>
        </w:r>
        <w:r>
          <w:tab/>
        </w:r>
        <w:r>
          <w:fldChar w:fldCharType="begin"/>
        </w:r>
        <w:r>
          <w:instrText xml:space="preserve"> PAGEREF _Toc20854446 \h </w:instrText>
        </w:r>
      </w:ins>
      <w:r>
        <w:fldChar w:fldCharType="separate"/>
      </w:r>
      <w:ins w:id="178" w:author="Jørgen Steen Royal Petersen" w:date="2019-10-01T20:33:00Z">
        <w:r>
          <w:t>13</w:t>
        </w:r>
        <w:r>
          <w:fldChar w:fldCharType="end"/>
        </w:r>
      </w:ins>
    </w:p>
    <w:p w14:paraId="4E5891CA" w14:textId="558FB5A1" w:rsidR="009D73BA" w:rsidDel="00ED5AAA" w:rsidRDefault="009D73BA">
      <w:pPr>
        <w:pStyle w:val="Indholdsfortegnelse1"/>
        <w:rPr>
          <w:del w:id="179" w:author="Jørgen Steen Royal Petersen" w:date="2019-10-01T20:33:00Z"/>
          <w:rFonts w:eastAsiaTheme="minorEastAsia"/>
          <w:b w:val="0"/>
          <w:color w:val="auto"/>
          <w:lang w:val="en-IE" w:eastAsia="en-IE"/>
        </w:rPr>
      </w:pPr>
      <w:del w:id="180" w:author="Jørgen Steen Royal Petersen" w:date="2019-10-01T20:33:00Z">
        <w:r w:rsidDel="00ED5AAA">
          <w:delText>1</w:delText>
        </w:r>
        <w:r w:rsidDel="00ED5AAA">
          <w:rPr>
            <w:rFonts w:eastAsiaTheme="minorEastAsia"/>
            <w:b w:val="0"/>
            <w:color w:val="auto"/>
            <w:lang w:val="en-IE" w:eastAsia="en-IE"/>
          </w:rPr>
          <w:tab/>
        </w:r>
        <w:r w:rsidDel="00ED5AAA">
          <w:delText>INTRODUCTION</w:delText>
        </w:r>
        <w:r w:rsidDel="00ED5AAA">
          <w:tab/>
          <w:delText>5</w:delText>
        </w:r>
      </w:del>
    </w:p>
    <w:p w14:paraId="36DDC927" w14:textId="2D055CE1" w:rsidR="009D73BA" w:rsidDel="00ED5AAA" w:rsidRDefault="009D73BA">
      <w:pPr>
        <w:pStyle w:val="Indholdsfortegnelse1"/>
        <w:rPr>
          <w:del w:id="181" w:author="Jørgen Steen Royal Petersen" w:date="2019-10-01T20:33:00Z"/>
          <w:rFonts w:eastAsiaTheme="minorEastAsia"/>
          <w:b w:val="0"/>
          <w:color w:val="auto"/>
          <w:lang w:val="en-IE" w:eastAsia="en-IE"/>
        </w:rPr>
      </w:pPr>
      <w:del w:id="182" w:author="Jørgen Steen Royal Petersen" w:date="2019-10-01T20:33:00Z">
        <w:r w:rsidDel="00ED5AAA">
          <w:delText>2</w:delText>
        </w:r>
        <w:r w:rsidDel="00ED5AAA">
          <w:rPr>
            <w:rFonts w:eastAsiaTheme="minorEastAsia"/>
            <w:b w:val="0"/>
            <w:color w:val="auto"/>
            <w:lang w:val="en-IE" w:eastAsia="en-IE"/>
          </w:rPr>
          <w:tab/>
        </w:r>
        <w:r w:rsidRPr="002957A2" w:rsidDel="00ED5AAA">
          <w:delText>SPECIFICATION AND MEASUREMENT OF THE COLOURS</w:delText>
        </w:r>
        <w:r w:rsidDel="00ED5AAA">
          <w:tab/>
          <w:delText>5</w:delText>
        </w:r>
      </w:del>
    </w:p>
    <w:p w14:paraId="757A9DAE" w14:textId="6DFC078D" w:rsidR="009D73BA" w:rsidDel="00ED5AAA" w:rsidRDefault="009D73BA">
      <w:pPr>
        <w:pStyle w:val="Indholdsfortegnelse2"/>
        <w:rPr>
          <w:del w:id="183" w:author="Jørgen Steen Royal Petersen" w:date="2019-10-01T20:33:00Z"/>
          <w:rFonts w:eastAsiaTheme="minorEastAsia"/>
          <w:color w:val="auto"/>
          <w:lang w:val="en-IE" w:eastAsia="en-IE"/>
        </w:rPr>
      </w:pPr>
      <w:del w:id="184" w:author="Jørgen Steen Royal Petersen" w:date="2019-10-01T20:33:00Z">
        <w:r w:rsidDel="00ED5AAA">
          <w:delText>2.1</w:delText>
        </w:r>
        <w:r w:rsidDel="00ED5AAA">
          <w:rPr>
            <w:rFonts w:eastAsiaTheme="minorEastAsia"/>
            <w:color w:val="auto"/>
            <w:lang w:val="en-IE" w:eastAsia="en-IE"/>
          </w:rPr>
          <w:tab/>
        </w:r>
        <w:r w:rsidDel="00ED5AAA">
          <w:delText>Standard illuminant</w:delText>
        </w:r>
        <w:r w:rsidDel="00ED5AAA">
          <w:tab/>
          <w:delText>6</w:delText>
        </w:r>
      </w:del>
    </w:p>
    <w:p w14:paraId="7C00051B" w14:textId="0F25ABED" w:rsidR="009D73BA" w:rsidDel="00ED5AAA" w:rsidRDefault="009D73BA">
      <w:pPr>
        <w:pStyle w:val="Indholdsfortegnelse2"/>
        <w:rPr>
          <w:del w:id="185" w:author="Jørgen Steen Royal Petersen" w:date="2019-10-01T20:33:00Z"/>
          <w:rFonts w:eastAsiaTheme="minorEastAsia"/>
          <w:color w:val="auto"/>
          <w:lang w:val="en-IE" w:eastAsia="en-IE"/>
        </w:rPr>
      </w:pPr>
      <w:del w:id="186" w:author="Jørgen Steen Royal Petersen" w:date="2019-10-01T20:33:00Z">
        <w:r w:rsidDel="00ED5AAA">
          <w:delText>2.2</w:delText>
        </w:r>
        <w:r w:rsidDel="00ED5AAA">
          <w:rPr>
            <w:rFonts w:eastAsiaTheme="minorEastAsia"/>
            <w:color w:val="auto"/>
            <w:lang w:val="en-IE" w:eastAsia="en-IE"/>
          </w:rPr>
          <w:tab/>
        </w:r>
        <w:r w:rsidDel="00ED5AAA">
          <w:delText>Measurement Geometry</w:delText>
        </w:r>
        <w:r w:rsidDel="00ED5AAA">
          <w:tab/>
          <w:delText>6</w:delText>
        </w:r>
      </w:del>
    </w:p>
    <w:p w14:paraId="27D0E867" w14:textId="0E1FB2B0" w:rsidR="009D73BA" w:rsidDel="00ED5AAA" w:rsidRDefault="009D73BA">
      <w:pPr>
        <w:pStyle w:val="Indholdsfortegnelse2"/>
        <w:rPr>
          <w:del w:id="187" w:author="Jørgen Steen Royal Petersen" w:date="2019-10-01T20:33:00Z"/>
          <w:rFonts w:eastAsiaTheme="minorEastAsia"/>
          <w:color w:val="auto"/>
          <w:lang w:val="en-IE" w:eastAsia="en-IE"/>
        </w:rPr>
      </w:pPr>
      <w:del w:id="188" w:author="Jørgen Steen Royal Petersen" w:date="2019-10-01T20:33:00Z">
        <w:r w:rsidDel="00ED5AAA">
          <w:delText>2.3</w:delText>
        </w:r>
        <w:r w:rsidDel="00ED5AAA">
          <w:rPr>
            <w:rFonts w:eastAsiaTheme="minorEastAsia"/>
            <w:color w:val="auto"/>
            <w:lang w:val="en-IE" w:eastAsia="en-IE"/>
          </w:rPr>
          <w:tab/>
        </w:r>
        <w:r w:rsidDel="00ED5AAA">
          <w:delText>Standard Observer</w:delText>
        </w:r>
        <w:r w:rsidDel="00ED5AAA">
          <w:tab/>
          <w:delText>6</w:delText>
        </w:r>
      </w:del>
    </w:p>
    <w:p w14:paraId="14707A2F" w14:textId="0A575AC7" w:rsidR="009D73BA" w:rsidDel="00ED5AAA" w:rsidRDefault="009D73BA">
      <w:pPr>
        <w:pStyle w:val="Indholdsfortegnelse2"/>
        <w:rPr>
          <w:del w:id="189" w:author="Jørgen Steen Royal Petersen" w:date="2019-10-01T20:33:00Z"/>
          <w:rFonts w:eastAsiaTheme="minorEastAsia"/>
          <w:color w:val="auto"/>
          <w:lang w:val="en-IE" w:eastAsia="en-IE"/>
        </w:rPr>
      </w:pPr>
      <w:del w:id="190" w:author="Jørgen Steen Royal Petersen" w:date="2019-10-01T20:33:00Z">
        <w:r w:rsidDel="00ED5AAA">
          <w:delText>2.4</w:delText>
        </w:r>
        <w:r w:rsidDel="00ED5AAA">
          <w:rPr>
            <w:rFonts w:eastAsiaTheme="minorEastAsia"/>
            <w:color w:val="auto"/>
            <w:lang w:val="en-IE" w:eastAsia="en-IE"/>
          </w:rPr>
          <w:tab/>
        </w:r>
        <w:r w:rsidDel="00ED5AAA">
          <w:delText>Glossiness of the surface</w:delText>
        </w:r>
        <w:r w:rsidDel="00ED5AAA">
          <w:tab/>
          <w:delText>6</w:delText>
        </w:r>
      </w:del>
    </w:p>
    <w:p w14:paraId="3A0C0A7B" w14:textId="05C54789" w:rsidR="009D73BA" w:rsidDel="00ED5AAA" w:rsidRDefault="009D73BA">
      <w:pPr>
        <w:pStyle w:val="Indholdsfortegnelse2"/>
        <w:rPr>
          <w:del w:id="191" w:author="Jørgen Steen Royal Petersen" w:date="2019-10-01T20:33:00Z"/>
          <w:rFonts w:eastAsiaTheme="minorEastAsia"/>
          <w:color w:val="auto"/>
          <w:lang w:val="en-IE" w:eastAsia="en-IE"/>
        </w:rPr>
      </w:pPr>
      <w:del w:id="192" w:author="Jørgen Steen Royal Petersen" w:date="2019-10-01T20:33:00Z">
        <w:r w:rsidDel="00ED5AAA">
          <w:delText>2.5</w:delText>
        </w:r>
        <w:r w:rsidDel="00ED5AAA">
          <w:rPr>
            <w:rFonts w:eastAsiaTheme="minorEastAsia"/>
            <w:color w:val="auto"/>
            <w:lang w:val="en-IE" w:eastAsia="en-IE"/>
          </w:rPr>
          <w:tab/>
        </w:r>
        <w:r w:rsidDel="00ED5AAA">
          <w:delText>Measurement Devices</w:delText>
        </w:r>
        <w:r w:rsidDel="00ED5AAA">
          <w:tab/>
          <w:delText>6</w:delText>
        </w:r>
      </w:del>
    </w:p>
    <w:p w14:paraId="7AFAED5E" w14:textId="5F791881" w:rsidR="009D73BA" w:rsidDel="00ED5AAA" w:rsidRDefault="009D73BA">
      <w:pPr>
        <w:pStyle w:val="Indholdsfortegnelse3"/>
        <w:tabs>
          <w:tab w:val="left" w:pos="1134"/>
          <w:tab w:val="right" w:leader="dot" w:pos="10195"/>
        </w:tabs>
        <w:rPr>
          <w:del w:id="193" w:author="Jørgen Steen Royal Petersen" w:date="2019-10-01T20:33:00Z"/>
          <w:rFonts w:eastAsiaTheme="minorEastAsia"/>
          <w:noProof/>
          <w:sz w:val="22"/>
          <w:lang w:val="en-IE" w:eastAsia="en-IE"/>
        </w:rPr>
      </w:pPr>
      <w:del w:id="194" w:author="Jørgen Steen Royal Petersen" w:date="2019-10-01T20:33:00Z">
        <w:r w:rsidDel="00ED5AAA">
          <w:rPr>
            <w:noProof/>
          </w:rPr>
          <w:delText>2.5.1</w:delText>
        </w:r>
        <w:r w:rsidDel="00ED5AAA">
          <w:rPr>
            <w:rFonts w:eastAsiaTheme="minorEastAsia"/>
            <w:noProof/>
            <w:sz w:val="22"/>
            <w:lang w:val="en-IE" w:eastAsia="en-IE"/>
          </w:rPr>
          <w:tab/>
        </w:r>
        <w:r w:rsidDel="00ED5AAA">
          <w:rPr>
            <w:noProof/>
          </w:rPr>
          <w:delText>Spectrophotometry – Absolute measurements</w:delText>
        </w:r>
        <w:r w:rsidDel="00ED5AAA">
          <w:rPr>
            <w:noProof/>
          </w:rPr>
          <w:tab/>
          <w:delText>6</w:delText>
        </w:r>
      </w:del>
    </w:p>
    <w:p w14:paraId="07712371" w14:textId="560FB594" w:rsidR="009D73BA" w:rsidDel="00ED5AAA" w:rsidRDefault="009D73BA">
      <w:pPr>
        <w:pStyle w:val="Indholdsfortegnelse3"/>
        <w:tabs>
          <w:tab w:val="left" w:pos="1134"/>
          <w:tab w:val="right" w:leader="dot" w:pos="10195"/>
        </w:tabs>
        <w:rPr>
          <w:del w:id="195" w:author="Jørgen Steen Royal Petersen" w:date="2019-10-01T20:33:00Z"/>
          <w:rFonts w:eastAsiaTheme="minorEastAsia"/>
          <w:noProof/>
          <w:sz w:val="22"/>
          <w:lang w:val="en-IE" w:eastAsia="en-IE"/>
        </w:rPr>
      </w:pPr>
      <w:del w:id="196" w:author="Jørgen Steen Royal Petersen" w:date="2019-10-01T20:33:00Z">
        <w:r w:rsidDel="00ED5AAA">
          <w:rPr>
            <w:noProof/>
          </w:rPr>
          <w:delText>2.5.2</w:delText>
        </w:r>
        <w:r w:rsidDel="00ED5AAA">
          <w:rPr>
            <w:rFonts w:eastAsiaTheme="minorEastAsia"/>
            <w:noProof/>
            <w:sz w:val="22"/>
            <w:lang w:val="en-IE" w:eastAsia="en-IE"/>
          </w:rPr>
          <w:tab/>
        </w:r>
        <w:r w:rsidDel="00ED5AAA">
          <w:rPr>
            <w:noProof/>
          </w:rPr>
          <w:delText>Colorimetry - Relative measurement</w:delText>
        </w:r>
        <w:r w:rsidDel="00ED5AAA">
          <w:rPr>
            <w:noProof/>
          </w:rPr>
          <w:tab/>
          <w:delText>7</w:delText>
        </w:r>
      </w:del>
    </w:p>
    <w:p w14:paraId="1A6955EF" w14:textId="7F448B90" w:rsidR="009D73BA" w:rsidDel="00ED5AAA" w:rsidRDefault="009D73BA">
      <w:pPr>
        <w:pStyle w:val="Indholdsfortegnelse2"/>
        <w:rPr>
          <w:del w:id="197" w:author="Jørgen Steen Royal Petersen" w:date="2019-10-01T20:33:00Z"/>
          <w:rFonts w:eastAsiaTheme="minorEastAsia"/>
          <w:color w:val="auto"/>
          <w:lang w:val="en-IE" w:eastAsia="en-IE"/>
        </w:rPr>
      </w:pPr>
      <w:del w:id="198" w:author="Jørgen Steen Royal Petersen" w:date="2019-10-01T20:33:00Z">
        <w:r w:rsidDel="00ED5AAA">
          <w:lastRenderedPageBreak/>
          <w:delText>2.6</w:delText>
        </w:r>
        <w:r w:rsidDel="00ED5AAA">
          <w:rPr>
            <w:rFonts w:eastAsiaTheme="minorEastAsia"/>
            <w:color w:val="auto"/>
            <w:lang w:val="en-IE" w:eastAsia="en-IE"/>
          </w:rPr>
          <w:tab/>
        </w:r>
        <w:r w:rsidDel="00ED5AAA">
          <w:delText>Fluorescence</w:delText>
        </w:r>
        <w:r w:rsidDel="00ED5AAA">
          <w:tab/>
          <w:delText>7</w:delText>
        </w:r>
      </w:del>
    </w:p>
    <w:p w14:paraId="561267EC" w14:textId="3F6CB9F8" w:rsidR="009D73BA" w:rsidDel="00ED5AAA" w:rsidRDefault="009D73BA">
      <w:pPr>
        <w:pStyle w:val="Indholdsfortegnelse2"/>
        <w:rPr>
          <w:del w:id="199" w:author="Jørgen Steen Royal Petersen" w:date="2019-10-01T20:33:00Z"/>
          <w:rFonts w:eastAsiaTheme="minorEastAsia"/>
          <w:color w:val="auto"/>
          <w:lang w:val="en-IE" w:eastAsia="en-IE"/>
        </w:rPr>
      </w:pPr>
      <w:del w:id="200" w:author="Jørgen Steen Royal Petersen" w:date="2019-10-01T20:33:00Z">
        <w:r w:rsidDel="00ED5AAA">
          <w:delText>2.7</w:delText>
        </w:r>
        <w:r w:rsidDel="00ED5AAA">
          <w:rPr>
            <w:rFonts w:eastAsiaTheme="minorEastAsia"/>
            <w:color w:val="auto"/>
            <w:lang w:val="en-IE" w:eastAsia="en-IE"/>
          </w:rPr>
          <w:tab/>
        </w:r>
        <w:r w:rsidDel="00ED5AAA">
          <w:delText>Additional Considerations</w:delText>
        </w:r>
        <w:r w:rsidDel="00ED5AAA">
          <w:tab/>
          <w:delText>8</w:delText>
        </w:r>
      </w:del>
    </w:p>
    <w:p w14:paraId="1B29A81F" w14:textId="077D9882" w:rsidR="009D73BA" w:rsidDel="00ED5AAA" w:rsidRDefault="009D73BA">
      <w:pPr>
        <w:pStyle w:val="Indholdsfortegnelse1"/>
        <w:rPr>
          <w:del w:id="201" w:author="Jørgen Steen Royal Petersen" w:date="2019-10-01T20:33:00Z"/>
          <w:rFonts w:eastAsiaTheme="minorEastAsia"/>
          <w:b w:val="0"/>
          <w:color w:val="auto"/>
          <w:lang w:val="en-IE" w:eastAsia="en-IE"/>
        </w:rPr>
      </w:pPr>
      <w:del w:id="202" w:author="Jørgen Steen Royal Petersen" w:date="2019-10-01T20:33:00Z">
        <w:r w:rsidDel="00ED5AAA">
          <w:delText>3</w:delText>
        </w:r>
        <w:r w:rsidDel="00ED5AAA">
          <w:rPr>
            <w:rFonts w:eastAsiaTheme="minorEastAsia"/>
            <w:b w:val="0"/>
            <w:color w:val="auto"/>
            <w:lang w:val="en-IE" w:eastAsia="en-IE"/>
          </w:rPr>
          <w:tab/>
        </w:r>
        <w:r w:rsidDel="00ED5AAA">
          <w:delText>CONSIDERATIONS OF PARTICULAR COLOURS</w:delText>
        </w:r>
        <w:r w:rsidDel="00ED5AAA">
          <w:tab/>
          <w:delText>8</w:delText>
        </w:r>
      </w:del>
    </w:p>
    <w:p w14:paraId="28236981" w14:textId="3E86B374" w:rsidR="009D73BA" w:rsidDel="00ED5AAA" w:rsidRDefault="009D73BA">
      <w:pPr>
        <w:pStyle w:val="Indholdsfortegnelse2"/>
        <w:rPr>
          <w:del w:id="203" w:author="Jørgen Steen Royal Petersen" w:date="2019-10-01T20:33:00Z"/>
          <w:rFonts w:eastAsiaTheme="minorEastAsia"/>
          <w:color w:val="auto"/>
          <w:lang w:val="en-IE" w:eastAsia="en-IE"/>
        </w:rPr>
      </w:pPr>
      <w:del w:id="204" w:author="Jørgen Steen Royal Petersen" w:date="2019-10-01T20:33:00Z">
        <w:r w:rsidDel="00ED5AAA">
          <w:delText>3.1</w:delText>
        </w:r>
        <w:r w:rsidDel="00ED5AAA">
          <w:rPr>
            <w:rFonts w:eastAsiaTheme="minorEastAsia"/>
            <w:color w:val="auto"/>
            <w:lang w:val="en-IE" w:eastAsia="en-IE"/>
          </w:rPr>
          <w:tab/>
        </w:r>
        <w:r w:rsidDel="00ED5AAA">
          <w:delText>Red</w:delText>
        </w:r>
        <w:r w:rsidDel="00ED5AAA">
          <w:tab/>
          <w:delText>8</w:delText>
        </w:r>
      </w:del>
    </w:p>
    <w:p w14:paraId="71935533" w14:textId="6C0575A7" w:rsidR="009D73BA" w:rsidDel="00ED5AAA" w:rsidRDefault="009D73BA">
      <w:pPr>
        <w:pStyle w:val="Indholdsfortegnelse2"/>
        <w:rPr>
          <w:del w:id="205" w:author="Jørgen Steen Royal Petersen" w:date="2019-10-01T20:33:00Z"/>
          <w:rFonts w:eastAsiaTheme="minorEastAsia"/>
          <w:color w:val="auto"/>
          <w:lang w:val="en-IE" w:eastAsia="en-IE"/>
        </w:rPr>
      </w:pPr>
      <w:del w:id="206" w:author="Jørgen Steen Royal Petersen" w:date="2019-10-01T20:33:00Z">
        <w:r w:rsidDel="00ED5AAA">
          <w:delText>3.2</w:delText>
        </w:r>
        <w:r w:rsidDel="00ED5AAA">
          <w:rPr>
            <w:rFonts w:eastAsiaTheme="minorEastAsia"/>
            <w:color w:val="auto"/>
            <w:lang w:val="en-IE" w:eastAsia="en-IE"/>
          </w:rPr>
          <w:tab/>
        </w:r>
        <w:r w:rsidDel="00ED5AAA">
          <w:delText>Orange</w:delText>
        </w:r>
        <w:r w:rsidDel="00ED5AAA">
          <w:tab/>
          <w:delText>8</w:delText>
        </w:r>
      </w:del>
    </w:p>
    <w:p w14:paraId="3C386F7A" w14:textId="48E9C417" w:rsidR="009D73BA" w:rsidDel="00ED5AAA" w:rsidRDefault="009D73BA">
      <w:pPr>
        <w:pStyle w:val="Indholdsfortegnelse2"/>
        <w:rPr>
          <w:del w:id="207" w:author="Jørgen Steen Royal Petersen" w:date="2019-10-01T20:33:00Z"/>
          <w:rFonts w:eastAsiaTheme="minorEastAsia"/>
          <w:color w:val="auto"/>
          <w:lang w:val="en-IE" w:eastAsia="en-IE"/>
        </w:rPr>
      </w:pPr>
      <w:del w:id="208" w:author="Jørgen Steen Royal Petersen" w:date="2019-10-01T20:33:00Z">
        <w:r w:rsidDel="00ED5AAA">
          <w:delText>3.3</w:delText>
        </w:r>
        <w:r w:rsidDel="00ED5AAA">
          <w:rPr>
            <w:rFonts w:eastAsiaTheme="minorEastAsia"/>
            <w:color w:val="auto"/>
            <w:lang w:val="en-IE" w:eastAsia="en-IE"/>
          </w:rPr>
          <w:tab/>
        </w:r>
        <w:r w:rsidDel="00ED5AAA">
          <w:delText>Yellow and White</w:delText>
        </w:r>
        <w:r w:rsidDel="00ED5AAA">
          <w:tab/>
          <w:delText>9</w:delText>
        </w:r>
      </w:del>
    </w:p>
    <w:p w14:paraId="5C196F2A" w14:textId="4B4A95CD" w:rsidR="009D73BA" w:rsidDel="00ED5AAA" w:rsidRDefault="009D73BA">
      <w:pPr>
        <w:pStyle w:val="Indholdsfortegnelse2"/>
        <w:rPr>
          <w:del w:id="209" w:author="Jørgen Steen Royal Petersen" w:date="2019-10-01T20:33:00Z"/>
          <w:rFonts w:eastAsiaTheme="minorEastAsia"/>
          <w:color w:val="auto"/>
          <w:lang w:val="en-IE" w:eastAsia="en-IE"/>
        </w:rPr>
      </w:pPr>
      <w:del w:id="210" w:author="Jørgen Steen Royal Petersen" w:date="2019-10-01T20:33:00Z">
        <w:r w:rsidDel="00ED5AAA">
          <w:delText>3.4</w:delText>
        </w:r>
        <w:r w:rsidDel="00ED5AAA">
          <w:rPr>
            <w:rFonts w:eastAsiaTheme="minorEastAsia"/>
            <w:color w:val="auto"/>
            <w:lang w:val="en-IE" w:eastAsia="en-IE"/>
          </w:rPr>
          <w:tab/>
        </w:r>
        <w:r w:rsidDel="00ED5AAA">
          <w:delText>Green</w:delText>
        </w:r>
        <w:r w:rsidDel="00ED5AAA">
          <w:tab/>
          <w:delText>9</w:delText>
        </w:r>
      </w:del>
    </w:p>
    <w:p w14:paraId="56CA81E9" w14:textId="29330458" w:rsidR="009D73BA" w:rsidDel="00ED5AAA" w:rsidRDefault="009D73BA">
      <w:pPr>
        <w:pStyle w:val="Indholdsfortegnelse2"/>
        <w:rPr>
          <w:del w:id="211" w:author="Jørgen Steen Royal Petersen" w:date="2019-10-01T20:33:00Z"/>
          <w:rFonts w:eastAsiaTheme="minorEastAsia"/>
          <w:color w:val="auto"/>
          <w:lang w:val="en-IE" w:eastAsia="en-IE"/>
        </w:rPr>
      </w:pPr>
      <w:del w:id="212" w:author="Jørgen Steen Royal Petersen" w:date="2019-10-01T20:33:00Z">
        <w:r w:rsidDel="00ED5AAA">
          <w:delText>3.5</w:delText>
        </w:r>
        <w:r w:rsidDel="00ED5AAA">
          <w:rPr>
            <w:rFonts w:eastAsiaTheme="minorEastAsia"/>
            <w:color w:val="auto"/>
            <w:lang w:val="en-IE" w:eastAsia="en-IE"/>
          </w:rPr>
          <w:tab/>
        </w:r>
        <w:r w:rsidDel="00ED5AAA">
          <w:delText>Blue</w:delText>
        </w:r>
        <w:r w:rsidDel="00ED5AAA">
          <w:tab/>
          <w:delText>9</w:delText>
        </w:r>
      </w:del>
    </w:p>
    <w:p w14:paraId="31E6B7D0" w14:textId="721650B5" w:rsidR="009D73BA" w:rsidDel="00ED5AAA" w:rsidRDefault="009D73BA">
      <w:pPr>
        <w:pStyle w:val="Indholdsfortegnelse2"/>
        <w:rPr>
          <w:del w:id="213" w:author="Jørgen Steen Royal Petersen" w:date="2019-10-01T20:33:00Z"/>
          <w:rFonts w:eastAsiaTheme="minorEastAsia"/>
          <w:color w:val="auto"/>
          <w:lang w:val="en-IE" w:eastAsia="en-IE"/>
        </w:rPr>
      </w:pPr>
      <w:del w:id="214" w:author="Jørgen Steen Royal Petersen" w:date="2019-10-01T20:33:00Z">
        <w:r w:rsidDel="00ED5AAA">
          <w:delText>3.6</w:delText>
        </w:r>
        <w:r w:rsidDel="00ED5AAA">
          <w:rPr>
            <w:rFonts w:eastAsiaTheme="minorEastAsia"/>
            <w:color w:val="auto"/>
            <w:lang w:val="en-IE" w:eastAsia="en-IE"/>
          </w:rPr>
          <w:tab/>
        </w:r>
        <w:r w:rsidDel="00ED5AAA">
          <w:delText>Black</w:delText>
        </w:r>
        <w:r w:rsidDel="00ED5AAA">
          <w:tab/>
          <w:delText>9</w:delText>
        </w:r>
      </w:del>
    </w:p>
    <w:p w14:paraId="7B267D2D" w14:textId="1B9378CB" w:rsidR="009D73BA" w:rsidDel="00ED5AAA" w:rsidRDefault="009D73BA">
      <w:pPr>
        <w:pStyle w:val="Indholdsfortegnelse1"/>
        <w:rPr>
          <w:del w:id="215" w:author="Jørgen Steen Royal Petersen" w:date="2019-10-01T20:33:00Z"/>
          <w:rFonts w:eastAsiaTheme="minorEastAsia"/>
          <w:b w:val="0"/>
          <w:color w:val="auto"/>
          <w:lang w:val="en-IE" w:eastAsia="en-IE"/>
        </w:rPr>
      </w:pPr>
      <w:del w:id="216" w:author="Jørgen Steen Royal Petersen" w:date="2019-10-01T20:33:00Z">
        <w:r w:rsidDel="00ED5AAA">
          <w:delText>4</w:delText>
        </w:r>
        <w:r w:rsidDel="00ED5AAA">
          <w:rPr>
            <w:rFonts w:eastAsiaTheme="minorEastAsia"/>
            <w:b w:val="0"/>
            <w:color w:val="auto"/>
            <w:lang w:val="en-IE" w:eastAsia="en-IE"/>
          </w:rPr>
          <w:tab/>
        </w:r>
        <w:r w:rsidDel="00ED5AAA">
          <w:delText>DEGRADATION OF PIGMENTS</w:delText>
        </w:r>
        <w:r w:rsidDel="00ED5AAA">
          <w:tab/>
          <w:delText>9</w:delText>
        </w:r>
      </w:del>
    </w:p>
    <w:p w14:paraId="0E9D26A7" w14:textId="150A194A" w:rsidR="009D73BA" w:rsidDel="00ED5AAA" w:rsidRDefault="009D73BA">
      <w:pPr>
        <w:pStyle w:val="Indholdsfortegnelse1"/>
        <w:rPr>
          <w:del w:id="217" w:author="Jørgen Steen Royal Petersen" w:date="2019-10-01T20:33:00Z"/>
          <w:rFonts w:eastAsiaTheme="minorEastAsia"/>
          <w:b w:val="0"/>
          <w:color w:val="auto"/>
          <w:lang w:val="en-IE" w:eastAsia="en-IE"/>
        </w:rPr>
      </w:pPr>
      <w:del w:id="218" w:author="Jørgen Steen Royal Petersen" w:date="2019-10-01T20:33:00Z">
        <w:r w:rsidDel="00ED5AAA">
          <w:delText>5</w:delText>
        </w:r>
        <w:r w:rsidDel="00ED5AAA">
          <w:rPr>
            <w:rFonts w:eastAsiaTheme="minorEastAsia"/>
            <w:b w:val="0"/>
            <w:color w:val="auto"/>
            <w:lang w:val="en-IE" w:eastAsia="en-IE"/>
          </w:rPr>
          <w:tab/>
        </w:r>
        <w:r w:rsidDel="00ED5AAA">
          <w:delText>SYMBOLS AND ALPHANUMERIC CHARACTERS</w:delText>
        </w:r>
        <w:r w:rsidDel="00ED5AAA">
          <w:tab/>
          <w:delText>10</w:delText>
        </w:r>
      </w:del>
    </w:p>
    <w:p w14:paraId="3DE09F86" w14:textId="4BA27827" w:rsidR="009D73BA" w:rsidDel="00ED5AAA" w:rsidRDefault="009D73BA">
      <w:pPr>
        <w:pStyle w:val="Indholdsfortegnelse1"/>
        <w:rPr>
          <w:del w:id="219" w:author="Jørgen Steen Royal Petersen" w:date="2019-10-01T20:33:00Z"/>
          <w:rFonts w:eastAsiaTheme="minorEastAsia"/>
          <w:b w:val="0"/>
          <w:color w:val="auto"/>
          <w:lang w:val="en-IE" w:eastAsia="en-IE"/>
        </w:rPr>
      </w:pPr>
      <w:del w:id="220" w:author="Jørgen Steen Royal Petersen" w:date="2019-10-01T20:33:00Z">
        <w:r w:rsidDel="00ED5AAA">
          <w:delText>6</w:delText>
        </w:r>
        <w:r w:rsidDel="00ED5AAA">
          <w:rPr>
            <w:rFonts w:eastAsiaTheme="minorEastAsia"/>
            <w:b w:val="0"/>
            <w:color w:val="auto"/>
            <w:lang w:val="en-IE" w:eastAsia="en-IE"/>
          </w:rPr>
          <w:tab/>
        </w:r>
        <w:r w:rsidDel="00ED5AAA">
          <w:delText>COLOURS OF RETRORELECTING MATERIALS</w:delText>
        </w:r>
        <w:r w:rsidDel="00ED5AAA">
          <w:tab/>
          <w:delText>10</w:delText>
        </w:r>
      </w:del>
    </w:p>
    <w:p w14:paraId="6D549CC3" w14:textId="1B19B38D" w:rsidR="009D73BA" w:rsidDel="00ED5AAA" w:rsidRDefault="009D73BA">
      <w:pPr>
        <w:pStyle w:val="Indholdsfortegnelse1"/>
        <w:rPr>
          <w:del w:id="221" w:author="Jørgen Steen Royal Petersen" w:date="2019-10-01T20:33:00Z"/>
          <w:rFonts w:eastAsiaTheme="minorEastAsia"/>
          <w:b w:val="0"/>
          <w:color w:val="auto"/>
          <w:lang w:val="en-IE" w:eastAsia="en-IE"/>
        </w:rPr>
      </w:pPr>
      <w:del w:id="222" w:author="Jørgen Steen Royal Petersen" w:date="2019-10-01T20:33:00Z">
        <w:r w:rsidDel="00ED5AAA">
          <w:delText>7</w:delText>
        </w:r>
        <w:r w:rsidDel="00ED5AAA">
          <w:rPr>
            <w:rFonts w:eastAsiaTheme="minorEastAsia"/>
            <w:b w:val="0"/>
            <w:color w:val="auto"/>
            <w:lang w:val="en-IE" w:eastAsia="en-IE"/>
          </w:rPr>
          <w:tab/>
        </w:r>
        <w:r w:rsidDel="00ED5AAA">
          <w:delText>COLOUR COLLECTIONS</w:delText>
        </w:r>
        <w:r w:rsidDel="00ED5AAA">
          <w:tab/>
          <w:delText>10</w:delText>
        </w:r>
      </w:del>
    </w:p>
    <w:p w14:paraId="620ED0CF" w14:textId="792A47DB" w:rsidR="009D73BA" w:rsidDel="00ED5AAA" w:rsidRDefault="009D73BA">
      <w:pPr>
        <w:pStyle w:val="Indholdsfortegnelse2"/>
        <w:rPr>
          <w:del w:id="223" w:author="Jørgen Steen Royal Petersen" w:date="2019-10-01T20:33:00Z"/>
          <w:rFonts w:eastAsiaTheme="minorEastAsia"/>
          <w:color w:val="auto"/>
          <w:lang w:val="en-IE" w:eastAsia="en-IE"/>
        </w:rPr>
      </w:pPr>
      <w:del w:id="224" w:author="Jørgen Steen Royal Petersen" w:date="2019-10-01T20:33:00Z">
        <w:r w:rsidDel="00ED5AAA">
          <w:delText>7.1</w:delText>
        </w:r>
        <w:r w:rsidDel="00ED5AAA">
          <w:rPr>
            <w:rFonts w:eastAsiaTheme="minorEastAsia"/>
            <w:color w:val="auto"/>
            <w:lang w:val="en-IE" w:eastAsia="en-IE"/>
          </w:rPr>
          <w:tab/>
        </w:r>
        <w:r w:rsidDel="00ED5AAA">
          <w:delText>RAL Classic Colour Collection</w:delText>
        </w:r>
        <w:r w:rsidDel="00ED5AAA">
          <w:tab/>
          <w:delText>11</w:delText>
        </w:r>
      </w:del>
    </w:p>
    <w:p w14:paraId="6D6D8BA9" w14:textId="197A6208" w:rsidR="009D73BA" w:rsidDel="00ED5AAA" w:rsidRDefault="009D73BA">
      <w:pPr>
        <w:pStyle w:val="Indholdsfortegnelse3"/>
        <w:tabs>
          <w:tab w:val="left" w:pos="1134"/>
          <w:tab w:val="right" w:leader="dot" w:pos="10195"/>
        </w:tabs>
        <w:rPr>
          <w:del w:id="225" w:author="Jørgen Steen Royal Petersen" w:date="2019-10-01T20:33:00Z"/>
          <w:rFonts w:eastAsiaTheme="minorEastAsia"/>
          <w:noProof/>
          <w:sz w:val="22"/>
          <w:lang w:val="en-IE" w:eastAsia="en-IE"/>
        </w:rPr>
      </w:pPr>
      <w:del w:id="226" w:author="Jørgen Steen Royal Petersen" w:date="2019-10-01T20:33:00Z">
        <w:r w:rsidDel="00ED5AAA">
          <w:rPr>
            <w:noProof/>
          </w:rPr>
          <w:delText>7.1.1</w:delText>
        </w:r>
        <w:r w:rsidDel="00ED5AAA">
          <w:rPr>
            <w:rFonts w:eastAsiaTheme="minorEastAsia"/>
            <w:noProof/>
            <w:sz w:val="22"/>
            <w:lang w:val="en-IE" w:eastAsia="en-IE"/>
          </w:rPr>
          <w:tab/>
        </w:r>
        <w:r w:rsidDel="00ED5AAA">
          <w:rPr>
            <w:noProof/>
          </w:rPr>
          <w:delText>Ordinary Colours</w:delText>
        </w:r>
        <w:r w:rsidDel="00ED5AAA">
          <w:rPr>
            <w:noProof/>
          </w:rPr>
          <w:tab/>
          <w:delText>11</w:delText>
        </w:r>
      </w:del>
    </w:p>
    <w:p w14:paraId="1E93B2E8" w14:textId="33E55993" w:rsidR="009D73BA" w:rsidDel="00ED5AAA" w:rsidRDefault="009D73BA">
      <w:pPr>
        <w:pStyle w:val="Indholdsfortegnelse3"/>
        <w:tabs>
          <w:tab w:val="left" w:pos="1134"/>
          <w:tab w:val="right" w:leader="dot" w:pos="10195"/>
        </w:tabs>
        <w:rPr>
          <w:del w:id="227" w:author="Jørgen Steen Royal Petersen" w:date="2019-10-01T20:33:00Z"/>
          <w:rFonts w:eastAsiaTheme="minorEastAsia"/>
          <w:noProof/>
          <w:sz w:val="22"/>
          <w:lang w:val="en-IE" w:eastAsia="en-IE"/>
        </w:rPr>
      </w:pPr>
      <w:del w:id="228" w:author="Jørgen Steen Royal Petersen" w:date="2019-10-01T20:33:00Z">
        <w:r w:rsidDel="00ED5AAA">
          <w:rPr>
            <w:noProof/>
          </w:rPr>
          <w:delText>7.1.2</w:delText>
        </w:r>
        <w:r w:rsidDel="00ED5AAA">
          <w:rPr>
            <w:rFonts w:eastAsiaTheme="minorEastAsia"/>
            <w:noProof/>
            <w:sz w:val="22"/>
            <w:lang w:val="en-IE" w:eastAsia="en-IE"/>
          </w:rPr>
          <w:tab/>
        </w:r>
        <w:r w:rsidDel="00ED5AAA">
          <w:rPr>
            <w:noProof/>
          </w:rPr>
          <w:delText>Fluorescent Colours</w:delText>
        </w:r>
        <w:r w:rsidDel="00ED5AAA">
          <w:rPr>
            <w:noProof/>
          </w:rPr>
          <w:tab/>
          <w:delText>11</w:delText>
        </w:r>
      </w:del>
    </w:p>
    <w:p w14:paraId="23431FF6" w14:textId="6F9CC99C" w:rsidR="009D73BA" w:rsidDel="00ED5AAA" w:rsidRDefault="009D73BA">
      <w:pPr>
        <w:pStyle w:val="Indholdsfortegnelse2"/>
        <w:rPr>
          <w:del w:id="229" w:author="Jørgen Steen Royal Petersen" w:date="2019-10-01T20:33:00Z"/>
          <w:rFonts w:eastAsiaTheme="minorEastAsia"/>
          <w:color w:val="auto"/>
          <w:lang w:val="en-IE" w:eastAsia="en-IE"/>
        </w:rPr>
      </w:pPr>
      <w:del w:id="230" w:author="Jørgen Steen Royal Petersen" w:date="2019-10-01T20:33:00Z">
        <w:r w:rsidDel="00ED5AAA">
          <w:delText>7.2</w:delText>
        </w:r>
        <w:r w:rsidDel="00ED5AAA">
          <w:rPr>
            <w:rFonts w:eastAsiaTheme="minorEastAsia"/>
            <w:color w:val="auto"/>
            <w:lang w:val="en-IE" w:eastAsia="en-IE"/>
          </w:rPr>
          <w:tab/>
        </w:r>
        <w:r w:rsidDel="00ED5AAA">
          <w:delText>Recommended Natural Colour System (NCS) Colour Numbers</w:delText>
        </w:r>
        <w:r w:rsidDel="00ED5AAA">
          <w:tab/>
          <w:delText>11</w:delText>
        </w:r>
      </w:del>
    </w:p>
    <w:p w14:paraId="612DE440" w14:textId="19B8E572" w:rsidR="009D73BA" w:rsidDel="00ED5AAA" w:rsidRDefault="009D73BA">
      <w:pPr>
        <w:pStyle w:val="Indholdsfortegnelse1"/>
        <w:rPr>
          <w:del w:id="231" w:author="Jørgen Steen Royal Petersen" w:date="2019-10-01T20:33:00Z"/>
          <w:rFonts w:eastAsiaTheme="minorEastAsia"/>
          <w:b w:val="0"/>
          <w:color w:val="auto"/>
          <w:lang w:val="en-IE" w:eastAsia="en-IE"/>
        </w:rPr>
      </w:pPr>
      <w:del w:id="232" w:author="Jørgen Steen Royal Petersen" w:date="2019-10-01T20:33:00Z">
        <w:r w:rsidDel="00ED5AAA">
          <w:delText>8</w:delText>
        </w:r>
        <w:r w:rsidDel="00ED5AAA">
          <w:rPr>
            <w:rFonts w:eastAsiaTheme="minorEastAsia"/>
            <w:b w:val="0"/>
            <w:color w:val="auto"/>
            <w:lang w:val="en-IE" w:eastAsia="en-IE"/>
          </w:rPr>
          <w:tab/>
        </w:r>
        <w:r w:rsidDel="00ED5AAA">
          <w:delText>DEFINITIONS</w:delText>
        </w:r>
        <w:r w:rsidDel="00ED5AAA">
          <w:tab/>
          <w:delText>12</w:delText>
        </w:r>
      </w:del>
    </w:p>
    <w:p w14:paraId="389A5AD2" w14:textId="624CE44B" w:rsidR="009D73BA" w:rsidDel="00ED5AAA" w:rsidRDefault="009D73BA">
      <w:pPr>
        <w:pStyle w:val="Indholdsfortegnelse1"/>
        <w:rPr>
          <w:del w:id="233" w:author="Jørgen Steen Royal Petersen" w:date="2019-10-01T20:33:00Z"/>
          <w:rFonts w:eastAsiaTheme="minorEastAsia"/>
          <w:b w:val="0"/>
          <w:color w:val="auto"/>
          <w:lang w:val="en-IE" w:eastAsia="en-IE"/>
        </w:rPr>
      </w:pPr>
      <w:del w:id="234" w:author="Jørgen Steen Royal Petersen" w:date="2019-10-01T20:33:00Z">
        <w:r w:rsidDel="00ED5AAA">
          <w:delText>9</w:delText>
        </w:r>
        <w:r w:rsidDel="00ED5AAA">
          <w:rPr>
            <w:rFonts w:eastAsiaTheme="minorEastAsia"/>
            <w:b w:val="0"/>
            <w:color w:val="auto"/>
            <w:lang w:val="en-IE" w:eastAsia="en-IE"/>
          </w:rPr>
          <w:tab/>
        </w:r>
        <w:r w:rsidDel="00ED5AAA">
          <w:delText>ACRONYMS</w:delText>
        </w:r>
        <w:r w:rsidDel="00ED5AAA">
          <w:tab/>
          <w:delText>12</w:delText>
        </w:r>
      </w:del>
    </w:p>
    <w:p w14:paraId="55ED35BD" w14:textId="55A99060" w:rsidR="00642025" w:rsidRPr="0093492E" w:rsidRDefault="009D73BA" w:rsidP="003F1D86">
      <w:pPr>
        <w:pStyle w:val="Indholdsfortegnelse1"/>
      </w:pPr>
      <w:del w:id="235" w:author="Jørgen Steen Royal Petersen" w:date="2019-10-01T20:33:00Z">
        <w:r w:rsidDel="00ED5AAA">
          <w:delText>10</w:delText>
        </w:r>
        <w:r w:rsidDel="00ED5AAA">
          <w:rPr>
            <w:rFonts w:eastAsiaTheme="minorEastAsia"/>
            <w:b w:val="0"/>
            <w:color w:val="auto"/>
            <w:lang w:val="en-IE" w:eastAsia="en-IE"/>
          </w:rPr>
          <w:tab/>
        </w:r>
        <w:r w:rsidDel="00ED5AAA">
          <w:delText>REFERENCES</w:delText>
        </w:r>
        <w:r w:rsidDel="00ED5AAA">
          <w:tab/>
          <w:delText>12</w:delText>
        </w:r>
      </w:del>
      <w:r w:rsidR="004A4EC4">
        <w:fldChar w:fldCharType="end"/>
      </w:r>
    </w:p>
    <w:p w14:paraId="083373A6" w14:textId="77777777" w:rsidR="0078486B" w:rsidRDefault="002F265A" w:rsidP="003F1D86">
      <w:pPr>
        <w:pStyle w:val="ListofFigures"/>
        <w:spacing w:before="120" w:after="120" w:line="240" w:lineRule="auto"/>
      </w:pPr>
      <w:r>
        <w:t>List of Tables</w:t>
      </w:r>
    </w:p>
    <w:p w14:paraId="2A3AE231" w14:textId="28154C40" w:rsidR="006F5D1D" w:rsidRPr="006F5D1D" w:rsidRDefault="00923B4D">
      <w:pPr>
        <w:pStyle w:val="Listeoverfigurer"/>
        <w:rPr>
          <w:ins w:id="236" w:author="Jørgen Steen Royal Petersen" w:date="2020-08-27T12:50:00Z"/>
          <w:rFonts w:eastAsiaTheme="minorEastAsia"/>
          <w:i w:val="0"/>
          <w:noProof/>
          <w:lang w:val="en-US" w:eastAsia="da-DK"/>
          <w:rPrChange w:id="237" w:author="Jørgen Steen Royal Petersen" w:date="2020-08-27T12:51:00Z">
            <w:rPr>
              <w:ins w:id="238" w:author="Jørgen Steen Royal Petersen" w:date="2020-08-27T12:50:00Z"/>
              <w:rFonts w:eastAsiaTheme="minorEastAsia"/>
              <w:i w:val="0"/>
              <w:noProof/>
              <w:lang w:val="da-DK" w:eastAsia="da-DK"/>
            </w:rPr>
          </w:rPrChange>
        </w:rPr>
      </w:pPr>
      <w:r>
        <w:fldChar w:fldCharType="begin"/>
      </w:r>
      <w:r>
        <w:instrText xml:space="preserve"> TOC \t "Table caption" \c </w:instrText>
      </w:r>
      <w:r>
        <w:fldChar w:fldCharType="separate"/>
      </w:r>
      <w:ins w:id="239" w:author="Jørgen Steen Royal Petersen" w:date="2020-08-27T12:50:00Z">
        <w:r w:rsidR="006F5D1D">
          <w:rPr>
            <w:noProof/>
          </w:rPr>
          <w:t>Table 1</w:t>
        </w:r>
        <w:r w:rsidR="006F5D1D" w:rsidRPr="006F5D1D">
          <w:rPr>
            <w:rFonts w:eastAsiaTheme="minorEastAsia"/>
            <w:i w:val="0"/>
            <w:noProof/>
            <w:lang w:val="en-US" w:eastAsia="da-DK"/>
            <w:rPrChange w:id="240" w:author="Jørgen Steen Royal Petersen" w:date="2020-08-27T12:51:00Z">
              <w:rPr>
                <w:rFonts w:eastAsiaTheme="minorEastAsia"/>
                <w:i w:val="0"/>
                <w:noProof/>
                <w:lang w:val="da-DK" w:eastAsia="da-DK"/>
              </w:rPr>
            </w:rPrChange>
          </w:rPr>
          <w:tab/>
        </w:r>
        <w:r w:rsidR="006F5D1D">
          <w:rPr>
            <w:noProof/>
          </w:rPr>
          <w:t>Matrix for registration and calculation of average values of Y, x and y of a buoy</w:t>
        </w:r>
        <w:r w:rsidR="006F5D1D">
          <w:rPr>
            <w:noProof/>
          </w:rPr>
          <w:tab/>
        </w:r>
        <w:r w:rsidR="006F5D1D">
          <w:rPr>
            <w:noProof/>
          </w:rPr>
          <w:fldChar w:fldCharType="begin"/>
        </w:r>
        <w:r w:rsidR="006F5D1D">
          <w:rPr>
            <w:noProof/>
          </w:rPr>
          <w:instrText xml:space="preserve"> PAGEREF _Toc49425060 \h </w:instrText>
        </w:r>
      </w:ins>
      <w:r w:rsidR="006F5D1D">
        <w:rPr>
          <w:noProof/>
        </w:rPr>
      </w:r>
      <w:r w:rsidR="006F5D1D">
        <w:rPr>
          <w:noProof/>
        </w:rPr>
        <w:fldChar w:fldCharType="separate"/>
      </w:r>
      <w:ins w:id="241" w:author="Jørgen Steen Royal Petersen" w:date="2020-08-27T12:50:00Z">
        <w:r w:rsidR="006F5D1D">
          <w:rPr>
            <w:noProof/>
          </w:rPr>
          <w:t>14</w:t>
        </w:r>
        <w:r w:rsidR="006F5D1D">
          <w:rPr>
            <w:noProof/>
          </w:rPr>
          <w:fldChar w:fldCharType="end"/>
        </w:r>
      </w:ins>
    </w:p>
    <w:p w14:paraId="30042FB1" w14:textId="16BE9968" w:rsidR="006F5D1D" w:rsidRPr="006F5D1D" w:rsidRDefault="006F5D1D">
      <w:pPr>
        <w:pStyle w:val="Listeoverfigurer"/>
        <w:rPr>
          <w:ins w:id="242" w:author="Jørgen Steen Royal Petersen" w:date="2020-08-27T12:50:00Z"/>
          <w:rFonts w:eastAsiaTheme="minorEastAsia"/>
          <w:i w:val="0"/>
          <w:noProof/>
          <w:lang w:val="en-US" w:eastAsia="da-DK"/>
          <w:rPrChange w:id="243" w:author="Jørgen Steen Royal Petersen" w:date="2020-08-27T12:51:00Z">
            <w:rPr>
              <w:ins w:id="244" w:author="Jørgen Steen Royal Petersen" w:date="2020-08-27T12:50:00Z"/>
              <w:rFonts w:eastAsiaTheme="minorEastAsia"/>
              <w:i w:val="0"/>
              <w:noProof/>
              <w:lang w:val="da-DK" w:eastAsia="da-DK"/>
            </w:rPr>
          </w:rPrChange>
        </w:rPr>
      </w:pPr>
      <w:ins w:id="245" w:author="Jørgen Steen Royal Petersen" w:date="2020-08-27T12:50:00Z">
        <w:r>
          <w:rPr>
            <w:noProof/>
          </w:rPr>
          <w:t>Table 2</w:t>
        </w:r>
        <w:r w:rsidRPr="006F5D1D">
          <w:rPr>
            <w:rFonts w:eastAsiaTheme="minorEastAsia"/>
            <w:i w:val="0"/>
            <w:noProof/>
            <w:lang w:val="en-US" w:eastAsia="da-DK"/>
            <w:rPrChange w:id="246" w:author="Jørgen Steen Royal Petersen" w:date="2020-08-27T12:51:00Z">
              <w:rPr>
                <w:rFonts w:eastAsiaTheme="minorEastAsia"/>
                <w:i w:val="0"/>
                <w:noProof/>
                <w:lang w:val="da-DK" w:eastAsia="da-DK"/>
              </w:rPr>
            </w:rPrChange>
          </w:rPr>
          <w:tab/>
        </w:r>
        <w:r>
          <w:rPr>
            <w:noProof/>
          </w:rPr>
          <w:t>Matrix for registration and calculation of average values of Y, x and y of a dayboard</w:t>
        </w:r>
        <w:r>
          <w:rPr>
            <w:noProof/>
          </w:rPr>
          <w:tab/>
        </w:r>
        <w:r>
          <w:rPr>
            <w:noProof/>
          </w:rPr>
          <w:fldChar w:fldCharType="begin"/>
        </w:r>
        <w:r>
          <w:rPr>
            <w:noProof/>
          </w:rPr>
          <w:instrText xml:space="preserve"> PAGEREF _Toc49425061 \h </w:instrText>
        </w:r>
      </w:ins>
      <w:r>
        <w:rPr>
          <w:noProof/>
        </w:rPr>
      </w:r>
      <w:r>
        <w:rPr>
          <w:noProof/>
        </w:rPr>
        <w:fldChar w:fldCharType="separate"/>
      </w:r>
      <w:ins w:id="247" w:author="Jørgen Steen Royal Petersen" w:date="2020-08-27T12:50:00Z">
        <w:r>
          <w:rPr>
            <w:noProof/>
          </w:rPr>
          <w:t>15</w:t>
        </w:r>
        <w:r>
          <w:rPr>
            <w:noProof/>
          </w:rPr>
          <w:fldChar w:fldCharType="end"/>
        </w:r>
      </w:ins>
    </w:p>
    <w:p w14:paraId="2BA6747D" w14:textId="4A3D9FFD" w:rsidR="006F5D1D" w:rsidRPr="006F5D1D" w:rsidRDefault="006F5D1D">
      <w:pPr>
        <w:pStyle w:val="Listeoverfigurer"/>
        <w:rPr>
          <w:ins w:id="248" w:author="Jørgen Steen Royal Petersen" w:date="2020-08-27T12:50:00Z"/>
          <w:rFonts w:eastAsiaTheme="minorEastAsia"/>
          <w:i w:val="0"/>
          <w:noProof/>
          <w:lang w:val="en-US" w:eastAsia="da-DK"/>
          <w:rPrChange w:id="249" w:author="Jørgen Steen Royal Petersen" w:date="2020-08-27T12:51:00Z">
            <w:rPr>
              <w:ins w:id="250" w:author="Jørgen Steen Royal Petersen" w:date="2020-08-27T12:50:00Z"/>
              <w:rFonts w:eastAsiaTheme="minorEastAsia"/>
              <w:i w:val="0"/>
              <w:noProof/>
              <w:lang w:val="da-DK" w:eastAsia="da-DK"/>
            </w:rPr>
          </w:rPrChange>
        </w:rPr>
      </w:pPr>
      <w:ins w:id="251" w:author="Jørgen Steen Royal Petersen" w:date="2020-08-27T12:50:00Z">
        <w:r>
          <w:rPr>
            <w:noProof/>
          </w:rPr>
          <w:t>Table 3</w:t>
        </w:r>
        <w:r w:rsidRPr="006F5D1D">
          <w:rPr>
            <w:rFonts w:eastAsiaTheme="minorEastAsia"/>
            <w:i w:val="0"/>
            <w:noProof/>
            <w:lang w:val="en-US" w:eastAsia="da-DK"/>
            <w:rPrChange w:id="252" w:author="Jørgen Steen Royal Petersen" w:date="2020-08-27T12:51:00Z">
              <w:rPr>
                <w:rFonts w:eastAsiaTheme="minorEastAsia"/>
                <w:i w:val="0"/>
                <w:noProof/>
                <w:lang w:val="da-DK" w:eastAsia="da-DK"/>
              </w:rPr>
            </w:rPrChange>
          </w:rPr>
          <w:tab/>
        </w:r>
        <w:r>
          <w:rPr>
            <w:noProof/>
          </w:rPr>
          <w:t>RAL colours that meet the specifications for ordinary colours</w:t>
        </w:r>
        <w:r>
          <w:rPr>
            <w:noProof/>
          </w:rPr>
          <w:tab/>
        </w:r>
        <w:r>
          <w:rPr>
            <w:noProof/>
          </w:rPr>
          <w:fldChar w:fldCharType="begin"/>
        </w:r>
        <w:r>
          <w:rPr>
            <w:noProof/>
          </w:rPr>
          <w:instrText xml:space="preserve"> PAGEREF _Toc49425062 \h </w:instrText>
        </w:r>
      </w:ins>
      <w:r>
        <w:rPr>
          <w:noProof/>
        </w:rPr>
      </w:r>
      <w:r>
        <w:rPr>
          <w:noProof/>
        </w:rPr>
        <w:fldChar w:fldCharType="separate"/>
      </w:r>
      <w:ins w:id="253" w:author="Jørgen Steen Royal Petersen" w:date="2020-08-27T12:50:00Z">
        <w:r>
          <w:rPr>
            <w:noProof/>
          </w:rPr>
          <w:t>16</w:t>
        </w:r>
        <w:r>
          <w:rPr>
            <w:noProof/>
          </w:rPr>
          <w:fldChar w:fldCharType="end"/>
        </w:r>
      </w:ins>
    </w:p>
    <w:p w14:paraId="2BCFBB6C" w14:textId="512CF90F" w:rsidR="006F5D1D" w:rsidRPr="006F5D1D" w:rsidRDefault="006F5D1D">
      <w:pPr>
        <w:pStyle w:val="Listeoverfigurer"/>
        <w:rPr>
          <w:ins w:id="254" w:author="Jørgen Steen Royal Petersen" w:date="2020-08-27T12:50:00Z"/>
          <w:rFonts w:eastAsiaTheme="minorEastAsia"/>
          <w:i w:val="0"/>
          <w:noProof/>
          <w:lang w:val="en-US" w:eastAsia="da-DK"/>
          <w:rPrChange w:id="255" w:author="Jørgen Steen Royal Petersen" w:date="2020-08-27T12:51:00Z">
            <w:rPr>
              <w:ins w:id="256" w:author="Jørgen Steen Royal Petersen" w:date="2020-08-27T12:50:00Z"/>
              <w:rFonts w:eastAsiaTheme="minorEastAsia"/>
              <w:i w:val="0"/>
              <w:noProof/>
              <w:lang w:val="da-DK" w:eastAsia="da-DK"/>
            </w:rPr>
          </w:rPrChange>
        </w:rPr>
      </w:pPr>
      <w:ins w:id="257" w:author="Jørgen Steen Royal Petersen" w:date="2020-08-27T12:50:00Z">
        <w:r>
          <w:rPr>
            <w:noProof/>
          </w:rPr>
          <w:t>Table 4</w:t>
        </w:r>
        <w:r w:rsidRPr="006F5D1D">
          <w:rPr>
            <w:rFonts w:eastAsiaTheme="minorEastAsia"/>
            <w:i w:val="0"/>
            <w:noProof/>
            <w:lang w:val="en-US" w:eastAsia="da-DK"/>
            <w:rPrChange w:id="258" w:author="Jørgen Steen Royal Petersen" w:date="2020-08-27T12:51:00Z">
              <w:rPr>
                <w:rFonts w:eastAsiaTheme="minorEastAsia"/>
                <w:i w:val="0"/>
                <w:noProof/>
                <w:lang w:val="da-DK" w:eastAsia="da-DK"/>
              </w:rPr>
            </w:rPrChange>
          </w:rPr>
          <w:tab/>
        </w:r>
        <w:r>
          <w:rPr>
            <w:noProof/>
          </w:rPr>
          <w:t>RAL colours that meet the specifications for fluorescent colours</w:t>
        </w:r>
        <w:r>
          <w:rPr>
            <w:noProof/>
          </w:rPr>
          <w:tab/>
        </w:r>
        <w:r>
          <w:rPr>
            <w:noProof/>
          </w:rPr>
          <w:fldChar w:fldCharType="begin"/>
        </w:r>
        <w:r>
          <w:rPr>
            <w:noProof/>
          </w:rPr>
          <w:instrText xml:space="preserve"> PAGEREF _Toc49425063 \h </w:instrText>
        </w:r>
      </w:ins>
      <w:r>
        <w:rPr>
          <w:noProof/>
        </w:rPr>
      </w:r>
      <w:r>
        <w:rPr>
          <w:noProof/>
        </w:rPr>
        <w:fldChar w:fldCharType="separate"/>
      </w:r>
      <w:ins w:id="259" w:author="Jørgen Steen Royal Petersen" w:date="2020-08-27T12:50:00Z">
        <w:r>
          <w:rPr>
            <w:noProof/>
          </w:rPr>
          <w:t>17</w:t>
        </w:r>
        <w:r>
          <w:rPr>
            <w:noProof/>
          </w:rPr>
          <w:fldChar w:fldCharType="end"/>
        </w:r>
      </w:ins>
    </w:p>
    <w:p w14:paraId="5B55FA2C" w14:textId="3EED5902" w:rsidR="006F5D1D" w:rsidRPr="006F5D1D" w:rsidRDefault="006F5D1D">
      <w:pPr>
        <w:pStyle w:val="Listeoverfigurer"/>
        <w:rPr>
          <w:ins w:id="260" w:author="Jørgen Steen Royal Petersen" w:date="2020-08-27T12:50:00Z"/>
          <w:rFonts w:eastAsiaTheme="minorEastAsia"/>
          <w:i w:val="0"/>
          <w:noProof/>
          <w:lang w:val="en-US" w:eastAsia="da-DK"/>
          <w:rPrChange w:id="261" w:author="Jørgen Steen Royal Petersen" w:date="2020-08-27T12:51:00Z">
            <w:rPr>
              <w:ins w:id="262" w:author="Jørgen Steen Royal Petersen" w:date="2020-08-27T12:50:00Z"/>
              <w:rFonts w:eastAsiaTheme="minorEastAsia"/>
              <w:i w:val="0"/>
              <w:noProof/>
              <w:lang w:val="da-DK" w:eastAsia="da-DK"/>
            </w:rPr>
          </w:rPrChange>
        </w:rPr>
      </w:pPr>
      <w:ins w:id="263" w:author="Jørgen Steen Royal Petersen" w:date="2020-08-27T12:50:00Z">
        <w:r>
          <w:rPr>
            <w:noProof/>
          </w:rPr>
          <w:t>Table 5</w:t>
        </w:r>
        <w:r w:rsidRPr="006F5D1D">
          <w:rPr>
            <w:rFonts w:eastAsiaTheme="minorEastAsia"/>
            <w:i w:val="0"/>
            <w:noProof/>
            <w:lang w:val="en-US" w:eastAsia="da-DK"/>
            <w:rPrChange w:id="264" w:author="Jørgen Steen Royal Petersen" w:date="2020-08-27T12:51:00Z">
              <w:rPr>
                <w:rFonts w:eastAsiaTheme="minorEastAsia"/>
                <w:i w:val="0"/>
                <w:noProof/>
                <w:lang w:val="da-DK" w:eastAsia="da-DK"/>
              </w:rPr>
            </w:rPrChange>
          </w:rPr>
          <w:tab/>
        </w:r>
        <w:r>
          <w:rPr>
            <w:noProof/>
          </w:rPr>
          <w:t>NCS colours that meet the specifications for ordinary colours</w:t>
        </w:r>
        <w:r>
          <w:rPr>
            <w:noProof/>
          </w:rPr>
          <w:tab/>
        </w:r>
        <w:r>
          <w:rPr>
            <w:noProof/>
          </w:rPr>
          <w:fldChar w:fldCharType="begin"/>
        </w:r>
        <w:r>
          <w:rPr>
            <w:noProof/>
          </w:rPr>
          <w:instrText xml:space="preserve"> PAGEREF _Toc49425064 \h </w:instrText>
        </w:r>
      </w:ins>
      <w:r>
        <w:rPr>
          <w:noProof/>
        </w:rPr>
      </w:r>
      <w:r>
        <w:rPr>
          <w:noProof/>
        </w:rPr>
        <w:fldChar w:fldCharType="separate"/>
      </w:r>
      <w:ins w:id="265" w:author="Jørgen Steen Royal Petersen" w:date="2020-08-27T12:50:00Z">
        <w:r>
          <w:rPr>
            <w:noProof/>
          </w:rPr>
          <w:t>17</w:t>
        </w:r>
        <w:r>
          <w:rPr>
            <w:noProof/>
          </w:rPr>
          <w:fldChar w:fldCharType="end"/>
        </w:r>
      </w:ins>
    </w:p>
    <w:p w14:paraId="71B25AC6" w14:textId="061D39B1" w:rsidR="009D73BA" w:rsidDel="006F5D1D" w:rsidRDefault="009D73BA">
      <w:pPr>
        <w:pStyle w:val="Listeoverfigurer"/>
        <w:rPr>
          <w:del w:id="266" w:author="Jørgen Steen Royal Petersen" w:date="2020-08-27T12:50:00Z"/>
          <w:rFonts w:eastAsiaTheme="minorEastAsia"/>
          <w:i w:val="0"/>
          <w:noProof/>
          <w:lang w:val="en-IE" w:eastAsia="en-IE"/>
        </w:rPr>
      </w:pPr>
      <w:del w:id="267" w:author="Jørgen Steen Royal Petersen" w:date="2020-08-27T12:50:00Z">
        <w:r w:rsidDel="006F5D1D">
          <w:rPr>
            <w:noProof/>
          </w:rPr>
          <w:delText>Table 1</w:delText>
        </w:r>
        <w:r w:rsidDel="006F5D1D">
          <w:rPr>
            <w:rFonts w:eastAsiaTheme="minorEastAsia"/>
            <w:i w:val="0"/>
            <w:noProof/>
            <w:lang w:val="en-IE" w:eastAsia="en-IE"/>
          </w:rPr>
          <w:tab/>
        </w:r>
        <w:r w:rsidDel="006F5D1D">
          <w:rPr>
            <w:noProof/>
          </w:rPr>
          <w:delText>RAL colours that meet the specifications for ordinary colours</w:delText>
        </w:r>
        <w:r w:rsidDel="006F5D1D">
          <w:rPr>
            <w:noProof/>
          </w:rPr>
          <w:tab/>
          <w:delText>11</w:delText>
        </w:r>
      </w:del>
    </w:p>
    <w:p w14:paraId="62514A0D" w14:textId="7303CFFA" w:rsidR="009D73BA" w:rsidDel="006F5D1D" w:rsidRDefault="009D73BA">
      <w:pPr>
        <w:pStyle w:val="Listeoverfigurer"/>
        <w:rPr>
          <w:del w:id="268" w:author="Jørgen Steen Royal Petersen" w:date="2020-08-27T12:50:00Z"/>
          <w:rFonts w:eastAsiaTheme="minorEastAsia"/>
          <w:i w:val="0"/>
          <w:noProof/>
          <w:lang w:val="en-IE" w:eastAsia="en-IE"/>
        </w:rPr>
      </w:pPr>
      <w:del w:id="269" w:author="Jørgen Steen Royal Petersen" w:date="2020-08-27T12:50:00Z">
        <w:r w:rsidDel="006F5D1D">
          <w:rPr>
            <w:noProof/>
          </w:rPr>
          <w:delText>Table 2</w:delText>
        </w:r>
        <w:r w:rsidDel="006F5D1D">
          <w:rPr>
            <w:rFonts w:eastAsiaTheme="minorEastAsia"/>
            <w:i w:val="0"/>
            <w:noProof/>
            <w:lang w:val="en-IE" w:eastAsia="en-IE"/>
          </w:rPr>
          <w:tab/>
        </w:r>
        <w:r w:rsidDel="006F5D1D">
          <w:rPr>
            <w:noProof/>
          </w:rPr>
          <w:delText>RAL colours that meet the specifications for fluorescent colours</w:delText>
        </w:r>
        <w:r w:rsidDel="006F5D1D">
          <w:rPr>
            <w:noProof/>
          </w:rPr>
          <w:tab/>
          <w:delText>11</w:delText>
        </w:r>
      </w:del>
    </w:p>
    <w:p w14:paraId="5723C2E8" w14:textId="74C7EF42" w:rsidR="00161325" w:rsidRPr="00C91630" w:rsidRDefault="009D73BA" w:rsidP="003F1D86">
      <w:pPr>
        <w:pStyle w:val="Listeoverfigurer"/>
      </w:pPr>
      <w:del w:id="270" w:author="Jørgen Steen Royal Petersen" w:date="2020-08-27T12:50:00Z">
        <w:r w:rsidDel="006F5D1D">
          <w:rPr>
            <w:noProof/>
          </w:rPr>
          <w:delText>Table 3</w:delText>
        </w:r>
        <w:r w:rsidDel="006F5D1D">
          <w:rPr>
            <w:rFonts w:eastAsiaTheme="minorEastAsia"/>
            <w:i w:val="0"/>
            <w:noProof/>
            <w:lang w:val="en-IE" w:eastAsia="en-IE"/>
          </w:rPr>
          <w:tab/>
        </w:r>
        <w:r w:rsidDel="006F5D1D">
          <w:rPr>
            <w:noProof/>
          </w:rPr>
          <w:delText>NCS colours that meet the specifications for ordinary colours</w:delText>
        </w:r>
        <w:r w:rsidDel="006F5D1D">
          <w:rPr>
            <w:noProof/>
          </w:rPr>
          <w:tab/>
          <w:delText>12</w:delText>
        </w:r>
      </w:del>
      <w:r w:rsidR="00923B4D">
        <w:fldChar w:fldCharType="end"/>
      </w:r>
    </w:p>
    <w:p w14:paraId="11F92649" w14:textId="77777777" w:rsidR="00994D97" w:rsidRDefault="00994D97" w:rsidP="003F1D86">
      <w:pPr>
        <w:pStyle w:val="ListofFigures"/>
        <w:spacing w:before="120" w:after="120" w:line="240" w:lineRule="auto"/>
      </w:pPr>
      <w:r w:rsidRPr="00441393">
        <w:t>List of Figures</w:t>
      </w:r>
    </w:p>
    <w:p w14:paraId="346490DF" w14:textId="2DECD5EB" w:rsidR="006F5D1D" w:rsidRPr="006F5D1D" w:rsidRDefault="00923B4D">
      <w:pPr>
        <w:pStyle w:val="Listeoverfigurer"/>
        <w:rPr>
          <w:ins w:id="271" w:author="Jørgen Steen Royal Petersen" w:date="2020-08-27T12:50:00Z"/>
          <w:rFonts w:eastAsiaTheme="minorEastAsia"/>
          <w:i w:val="0"/>
          <w:noProof/>
          <w:lang w:val="en-US" w:eastAsia="da-DK"/>
          <w:rPrChange w:id="272" w:author="Jørgen Steen Royal Petersen" w:date="2020-08-27T12:51:00Z">
            <w:rPr>
              <w:ins w:id="273" w:author="Jørgen Steen Royal Petersen" w:date="2020-08-27T12:50:00Z"/>
              <w:rFonts w:eastAsiaTheme="minorEastAsia"/>
              <w:i w:val="0"/>
              <w:noProof/>
              <w:lang w:val="da-DK" w:eastAsia="da-DK"/>
            </w:rPr>
          </w:rPrChange>
        </w:rPr>
      </w:pPr>
      <w:r>
        <w:fldChar w:fldCharType="begin"/>
      </w:r>
      <w:r>
        <w:instrText xml:space="preserve"> TOC \t "Figure caption" \c </w:instrText>
      </w:r>
      <w:r>
        <w:fldChar w:fldCharType="separate"/>
      </w:r>
      <w:ins w:id="274" w:author="Jørgen Steen Royal Petersen" w:date="2020-08-27T12:50:00Z">
        <w:r w:rsidR="006F5D1D">
          <w:rPr>
            <w:noProof/>
          </w:rPr>
          <w:t>Figure 1</w:t>
        </w:r>
        <w:r w:rsidR="006F5D1D" w:rsidRPr="006F5D1D">
          <w:rPr>
            <w:rFonts w:eastAsiaTheme="minorEastAsia"/>
            <w:i w:val="0"/>
            <w:noProof/>
            <w:lang w:val="en-US" w:eastAsia="da-DK"/>
            <w:rPrChange w:id="275" w:author="Jørgen Steen Royal Petersen" w:date="2020-08-27T12:51:00Z">
              <w:rPr>
                <w:rFonts w:eastAsiaTheme="minorEastAsia"/>
                <w:i w:val="0"/>
                <w:noProof/>
                <w:lang w:val="da-DK" w:eastAsia="da-DK"/>
              </w:rPr>
            </w:rPrChange>
          </w:rPr>
          <w:tab/>
        </w:r>
        <w:r w:rsidR="006F5D1D">
          <w:rPr>
            <w:noProof/>
          </w:rPr>
          <w:t>Component Parts of a Spectrophotometer</w:t>
        </w:r>
        <w:r w:rsidR="006F5D1D">
          <w:rPr>
            <w:noProof/>
          </w:rPr>
          <w:tab/>
        </w:r>
        <w:r w:rsidR="006F5D1D">
          <w:rPr>
            <w:noProof/>
          </w:rPr>
          <w:fldChar w:fldCharType="begin"/>
        </w:r>
        <w:r w:rsidR="006F5D1D">
          <w:rPr>
            <w:noProof/>
          </w:rPr>
          <w:instrText xml:space="preserve"> PAGEREF _Toc49425075 \h </w:instrText>
        </w:r>
      </w:ins>
      <w:r w:rsidR="006F5D1D">
        <w:rPr>
          <w:noProof/>
        </w:rPr>
      </w:r>
      <w:r w:rsidR="006F5D1D">
        <w:rPr>
          <w:noProof/>
        </w:rPr>
        <w:fldChar w:fldCharType="separate"/>
      </w:r>
      <w:ins w:id="276" w:author="Jørgen Steen Royal Petersen" w:date="2020-08-27T12:50:00Z">
        <w:r w:rsidR="006F5D1D">
          <w:rPr>
            <w:noProof/>
          </w:rPr>
          <w:t>6</w:t>
        </w:r>
        <w:r w:rsidR="006F5D1D">
          <w:rPr>
            <w:noProof/>
          </w:rPr>
          <w:fldChar w:fldCharType="end"/>
        </w:r>
      </w:ins>
    </w:p>
    <w:p w14:paraId="11169B73" w14:textId="29F328E9" w:rsidR="006F5D1D" w:rsidRPr="006F5D1D" w:rsidRDefault="006F5D1D">
      <w:pPr>
        <w:pStyle w:val="Listeoverfigurer"/>
        <w:rPr>
          <w:ins w:id="277" w:author="Jørgen Steen Royal Petersen" w:date="2020-08-27T12:50:00Z"/>
          <w:rFonts w:eastAsiaTheme="minorEastAsia"/>
          <w:i w:val="0"/>
          <w:noProof/>
          <w:lang w:val="en-US" w:eastAsia="da-DK"/>
          <w:rPrChange w:id="278" w:author="Jørgen Steen Royal Petersen" w:date="2020-08-27T12:51:00Z">
            <w:rPr>
              <w:ins w:id="279" w:author="Jørgen Steen Royal Petersen" w:date="2020-08-27T12:50:00Z"/>
              <w:rFonts w:eastAsiaTheme="minorEastAsia"/>
              <w:i w:val="0"/>
              <w:noProof/>
              <w:lang w:val="da-DK" w:eastAsia="da-DK"/>
            </w:rPr>
          </w:rPrChange>
        </w:rPr>
      </w:pPr>
      <w:ins w:id="280" w:author="Jørgen Steen Royal Petersen" w:date="2020-08-27T12:50:00Z">
        <w:r>
          <w:rPr>
            <w:noProof/>
          </w:rPr>
          <w:t>Figure 2</w:t>
        </w:r>
        <w:r w:rsidRPr="006F5D1D">
          <w:rPr>
            <w:rFonts w:eastAsiaTheme="minorEastAsia"/>
            <w:i w:val="0"/>
            <w:noProof/>
            <w:lang w:val="en-US" w:eastAsia="da-DK"/>
            <w:rPrChange w:id="281" w:author="Jørgen Steen Royal Petersen" w:date="2020-08-27T12:51:00Z">
              <w:rPr>
                <w:rFonts w:eastAsiaTheme="minorEastAsia"/>
                <w:i w:val="0"/>
                <w:noProof/>
                <w:lang w:val="da-DK" w:eastAsia="da-DK"/>
              </w:rPr>
            </w:rPrChange>
          </w:rPr>
          <w:tab/>
        </w:r>
        <w:r>
          <w:rPr>
            <w:noProof/>
          </w:rPr>
          <w:t>Component Parts of a Colorimeter</w:t>
        </w:r>
        <w:r>
          <w:rPr>
            <w:noProof/>
          </w:rPr>
          <w:tab/>
        </w:r>
        <w:r>
          <w:rPr>
            <w:noProof/>
          </w:rPr>
          <w:fldChar w:fldCharType="begin"/>
        </w:r>
        <w:r>
          <w:rPr>
            <w:noProof/>
          </w:rPr>
          <w:instrText xml:space="preserve"> PAGEREF _Toc49425076 \h </w:instrText>
        </w:r>
      </w:ins>
      <w:r>
        <w:rPr>
          <w:noProof/>
        </w:rPr>
      </w:r>
      <w:r>
        <w:rPr>
          <w:noProof/>
        </w:rPr>
        <w:fldChar w:fldCharType="separate"/>
      </w:r>
      <w:ins w:id="282" w:author="Jørgen Steen Royal Petersen" w:date="2020-08-27T12:50:00Z">
        <w:r>
          <w:rPr>
            <w:noProof/>
          </w:rPr>
          <w:t>7</w:t>
        </w:r>
        <w:r>
          <w:rPr>
            <w:noProof/>
          </w:rPr>
          <w:fldChar w:fldCharType="end"/>
        </w:r>
      </w:ins>
    </w:p>
    <w:p w14:paraId="2B56357D" w14:textId="3C3362F0" w:rsidR="006F5D1D" w:rsidRPr="006F5D1D" w:rsidRDefault="006F5D1D">
      <w:pPr>
        <w:pStyle w:val="Listeoverfigurer"/>
        <w:rPr>
          <w:ins w:id="283" w:author="Jørgen Steen Royal Petersen" w:date="2020-08-27T12:50:00Z"/>
          <w:rFonts w:eastAsiaTheme="minorEastAsia"/>
          <w:i w:val="0"/>
          <w:noProof/>
          <w:lang w:val="en-US" w:eastAsia="da-DK"/>
          <w:rPrChange w:id="284" w:author="Jørgen Steen Royal Petersen" w:date="2020-08-27T12:51:00Z">
            <w:rPr>
              <w:ins w:id="285" w:author="Jørgen Steen Royal Petersen" w:date="2020-08-27T12:50:00Z"/>
              <w:rFonts w:eastAsiaTheme="minorEastAsia"/>
              <w:i w:val="0"/>
              <w:noProof/>
              <w:lang w:val="da-DK" w:eastAsia="da-DK"/>
            </w:rPr>
          </w:rPrChange>
        </w:rPr>
      </w:pPr>
      <w:ins w:id="286" w:author="Jørgen Steen Royal Petersen" w:date="2020-08-27T12:50:00Z">
        <w:r>
          <w:rPr>
            <w:noProof/>
          </w:rPr>
          <w:t>Figure 3</w:t>
        </w:r>
        <w:r w:rsidRPr="006F5D1D">
          <w:rPr>
            <w:rFonts w:eastAsiaTheme="minorEastAsia"/>
            <w:i w:val="0"/>
            <w:noProof/>
            <w:lang w:val="en-US" w:eastAsia="da-DK"/>
            <w:rPrChange w:id="287" w:author="Jørgen Steen Royal Petersen" w:date="2020-08-27T12:51:00Z">
              <w:rPr>
                <w:rFonts w:eastAsiaTheme="minorEastAsia"/>
                <w:i w:val="0"/>
                <w:noProof/>
                <w:lang w:val="da-DK" w:eastAsia="da-DK"/>
              </w:rPr>
            </w:rPrChange>
          </w:rPr>
          <w:tab/>
        </w:r>
        <w:r>
          <w:rPr>
            <w:noProof/>
          </w:rPr>
          <w:t>The coloured part with the marine growth should be avoided when calculating the average value.</w:t>
        </w:r>
        <w:r>
          <w:rPr>
            <w:noProof/>
          </w:rPr>
          <w:tab/>
        </w:r>
        <w:r>
          <w:rPr>
            <w:noProof/>
          </w:rPr>
          <w:fldChar w:fldCharType="begin"/>
        </w:r>
        <w:r>
          <w:rPr>
            <w:noProof/>
          </w:rPr>
          <w:instrText xml:space="preserve"> PAGEREF _Toc49425077 \h </w:instrText>
        </w:r>
      </w:ins>
      <w:r>
        <w:rPr>
          <w:noProof/>
        </w:rPr>
      </w:r>
      <w:r>
        <w:rPr>
          <w:noProof/>
        </w:rPr>
        <w:fldChar w:fldCharType="separate"/>
      </w:r>
      <w:ins w:id="288" w:author="Jørgen Steen Royal Petersen" w:date="2020-08-27T12:50:00Z">
        <w:r>
          <w:rPr>
            <w:noProof/>
          </w:rPr>
          <w:t>11</w:t>
        </w:r>
        <w:r>
          <w:rPr>
            <w:noProof/>
          </w:rPr>
          <w:fldChar w:fldCharType="end"/>
        </w:r>
      </w:ins>
    </w:p>
    <w:p w14:paraId="254EC46B" w14:textId="71E651CB" w:rsidR="006F5D1D" w:rsidRPr="006F5D1D" w:rsidRDefault="006F5D1D">
      <w:pPr>
        <w:pStyle w:val="Listeoverfigurer"/>
        <w:rPr>
          <w:ins w:id="289" w:author="Jørgen Steen Royal Petersen" w:date="2020-08-27T12:50:00Z"/>
          <w:rFonts w:eastAsiaTheme="minorEastAsia"/>
          <w:i w:val="0"/>
          <w:noProof/>
          <w:lang w:val="en-US" w:eastAsia="da-DK"/>
          <w:rPrChange w:id="290" w:author="Jørgen Steen Royal Petersen" w:date="2020-08-27T12:51:00Z">
            <w:rPr>
              <w:ins w:id="291" w:author="Jørgen Steen Royal Petersen" w:date="2020-08-27T12:50:00Z"/>
              <w:rFonts w:eastAsiaTheme="minorEastAsia"/>
              <w:i w:val="0"/>
              <w:noProof/>
              <w:lang w:val="da-DK" w:eastAsia="da-DK"/>
            </w:rPr>
          </w:rPrChange>
        </w:rPr>
      </w:pPr>
      <w:ins w:id="292" w:author="Jørgen Steen Royal Petersen" w:date="2020-08-27T12:50:00Z">
        <w:r>
          <w:rPr>
            <w:noProof/>
          </w:rPr>
          <w:lastRenderedPageBreak/>
          <w:t>Figure 4</w:t>
        </w:r>
        <w:r w:rsidRPr="006F5D1D">
          <w:rPr>
            <w:rFonts w:eastAsiaTheme="minorEastAsia"/>
            <w:i w:val="0"/>
            <w:noProof/>
            <w:lang w:val="en-US" w:eastAsia="da-DK"/>
            <w:rPrChange w:id="293" w:author="Jørgen Steen Royal Petersen" w:date="2020-08-27T12:51:00Z">
              <w:rPr>
                <w:rFonts w:eastAsiaTheme="minorEastAsia"/>
                <w:i w:val="0"/>
                <w:noProof/>
                <w:lang w:val="da-DK" w:eastAsia="da-DK"/>
              </w:rPr>
            </w:rPrChange>
          </w:rPr>
          <w:tab/>
        </w:r>
        <w:r>
          <w:rPr>
            <w:noProof/>
          </w:rPr>
          <w:t>Vertical Measurement Points and Datum Line</w:t>
        </w:r>
        <w:r>
          <w:rPr>
            <w:noProof/>
          </w:rPr>
          <w:tab/>
        </w:r>
        <w:r>
          <w:rPr>
            <w:noProof/>
          </w:rPr>
          <w:fldChar w:fldCharType="begin"/>
        </w:r>
        <w:r>
          <w:rPr>
            <w:noProof/>
          </w:rPr>
          <w:instrText xml:space="preserve"> PAGEREF _Toc49425078 \h </w:instrText>
        </w:r>
      </w:ins>
      <w:r>
        <w:rPr>
          <w:noProof/>
        </w:rPr>
      </w:r>
      <w:r>
        <w:rPr>
          <w:noProof/>
        </w:rPr>
        <w:fldChar w:fldCharType="separate"/>
      </w:r>
      <w:ins w:id="294" w:author="Jørgen Steen Royal Petersen" w:date="2020-08-27T12:50:00Z">
        <w:r>
          <w:rPr>
            <w:noProof/>
          </w:rPr>
          <w:t>12</w:t>
        </w:r>
        <w:r>
          <w:rPr>
            <w:noProof/>
          </w:rPr>
          <w:fldChar w:fldCharType="end"/>
        </w:r>
      </w:ins>
    </w:p>
    <w:p w14:paraId="59D205B3" w14:textId="4D681C99" w:rsidR="006F5D1D" w:rsidRPr="006F5D1D" w:rsidRDefault="006F5D1D">
      <w:pPr>
        <w:pStyle w:val="Listeoverfigurer"/>
        <w:rPr>
          <w:ins w:id="295" w:author="Jørgen Steen Royal Petersen" w:date="2020-08-27T12:50:00Z"/>
          <w:rFonts w:eastAsiaTheme="minorEastAsia"/>
          <w:i w:val="0"/>
          <w:noProof/>
          <w:lang w:val="en-US" w:eastAsia="da-DK"/>
          <w:rPrChange w:id="296" w:author="Jørgen Steen Royal Petersen" w:date="2020-08-27T12:51:00Z">
            <w:rPr>
              <w:ins w:id="297" w:author="Jørgen Steen Royal Petersen" w:date="2020-08-27T12:50:00Z"/>
              <w:rFonts w:eastAsiaTheme="minorEastAsia"/>
              <w:i w:val="0"/>
              <w:noProof/>
              <w:lang w:val="da-DK" w:eastAsia="da-DK"/>
            </w:rPr>
          </w:rPrChange>
        </w:rPr>
      </w:pPr>
      <w:ins w:id="298" w:author="Jørgen Steen Royal Petersen" w:date="2020-08-27T12:50:00Z">
        <w:r>
          <w:rPr>
            <w:noProof/>
          </w:rPr>
          <w:t>Figure 5</w:t>
        </w:r>
        <w:r w:rsidRPr="006F5D1D">
          <w:rPr>
            <w:rFonts w:eastAsiaTheme="minorEastAsia"/>
            <w:i w:val="0"/>
            <w:noProof/>
            <w:lang w:val="en-US" w:eastAsia="da-DK"/>
            <w:rPrChange w:id="299" w:author="Jørgen Steen Royal Petersen" w:date="2020-08-27T12:51:00Z">
              <w:rPr>
                <w:rFonts w:eastAsiaTheme="minorEastAsia"/>
                <w:i w:val="0"/>
                <w:noProof/>
                <w:lang w:val="da-DK" w:eastAsia="da-DK"/>
              </w:rPr>
            </w:rPrChange>
          </w:rPr>
          <w:tab/>
        </w:r>
        <w:r>
          <w:rPr>
            <w:noProof/>
          </w:rPr>
          <w:t>Top view of buoy with Datum Point and Measurement Points</w:t>
        </w:r>
        <w:r>
          <w:rPr>
            <w:noProof/>
          </w:rPr>
          <w:tab/>
        </w:r>
        <w:r>
          <w:rPr>
            <w:noProof/>
          </w:rPr>
          <w:fldChar w:fldCharType="begin"/>
        </w:r>
        <w:r>
          <w:rPr>
            <w:noProof/>
          </w:rPr>
          <w:instrText xml:space="preserve"> PAGEREF _Toc49425079 \h </w:instrText>
        </w:r>
      </w:ins>
      <w:r>
        <w:rPr>
          <w:noProof/>
        </w:rPr>
      </w:r>
      <w:r>
        <w:rPr>
          <w:noProof/>
        </w:rPr>
        <w:fldChar w:fldCharType="separate"/>
      </w:r>
      <w:ins w:id="300" w:author="Jørgen Steen Royal Petersen" w:date="2020-08-27T12:50:00Z">
        <w:r>
          <w:rPr>
            <w:noProof/>
          </w:rPr>
          <w:t>13</w:t>
        </w:r>
        <w:r>
          <w:rPr>
            <w:noProof/>
          </w:rPr>
          <w:fldChar w:fldCharType="end"/>
        </w:r>
      </w:ins>
    </w:p>
    <w:p w14:paraId="69319325" w14:textId="522E0DF2" w:rsidR="006F5D1D" w:rsidRPr="006F5D1D" w:rsidRDefault="006F5D1D">
      <w:pPr>
        <w:pStyle w:val="Listeoverfigurer"/>
        <w:rPr>
          <w:ins w:id="301" w:author="Jørgen Steen Royal Petersen" w:date="2020-08-27T12:50:00Z"/>
          <w:rFonts w:eastAsiaTheme="minorEastAsia"/>
          <w:i w:val="0"/>
          <w:noProof/>
          <w:lang w:val="en-US" w:eastAsia="da-DK"/>
          <w:rPrChange w:id="302" w:author="Jørgen Steen Royal Petersen" w:date="2020-08-27T12:51:00Z">
            <w:rPr>
              <w:ins w:id="303" w:author="Jørgen Steen Royal Petersen" w:date="2020-08-27T12:50:00Z"/>
              <w:rFonts w:eastAsiaTheme="minorEastAsia"/>
              <w:i w:val="0"/>
              <w:noProof/>
              <w:lang w:val="da-DK" w:eastAsia="da-DK"/>
            </w:rPr>
          </w:rPrChange>
        </w:rPr>
      </w:pPr>
      <w:ins w:id="304" w:author="Jørgen Steen Royal Petersen" w:date="2020-08-27T12:50:00Z">
        <w:r>
          <w:rPr>
            <w:noProof/>
          </w:rPr>
          <w:t>Figure 6</w:t>
        </w:r>
        <w:r w:rsidRPr="006F5D1D">
          <w:rPr>
            <w:rFonts w:eastAsiaTheme="minorEastAsia"/>
            <w:i w:val="0"/>
            <w:noProof/>
            <w:lang w:val="en-US" w:eastAsia="da-DK"/>
            <w:rPrChange w:id="305" w:author="Jørgen Steen Royal Petersen" w:date="2020-08-27T12:51:00Z">
              <w:rPr>
                <w:rFonts w:eastAsiaTheme="minorEastAsia"/>
                <w:i w:val="0"/>
                <w:noProof/>
                <w:lang w:val="da-DK" w:eastAsia="da-DK"/>
              </w:rPr>
            </w:rPrChange>
          </w:rPr>
          <w:tab/>
        </w:r>
        <w:r>
          <w:rPr>
            <w:noProof/>
          </w:rPr>
          <w:t>An example to use ID number of the buoy as a reference point (Datum)</w:t>
        </w:r>
        <w:r>
          <w:rPr>
            <w:noProof/>
          </w:rPr>
          <w:tab/>
        </w:r>
        <w:r>
          <w:rPr>
            <w:noProof/>
          </w:rPr>
          <w:fldChar w:fldCharType="begin"/>
        </w:r>
        <w:r>
          <w:rPr>
            <w:noProof/>
          </w:rPr>
          <w:instrText xml:space="preserve"> PAGEREF _Toc49425080 \h </w:instrText>
        </w:r>
      </w:ins>
      <w:r>
        <w:rPr>
          <w:noProof/>
        </w:rPr>
      </w:r>
      <w:r>
        <w:rPr>
          <w:noProof/>
        </w:rPr>
        <w:fldChar w:fldCharType="separate"/>
      </w:r>
      <w:ins w:id="306" w:author="Jørgen Steen Royal Petersen" w:date="2020-08-27T12:50:00Z">
        <w:r>
          <w:rPr>
            <w:noProof/>
          </w:rPr>
          <w:t>13</w:t>
        </w:r>
        <w:r>
          <w:rPr>
            <w:noProof/>
          </w:rPr>
          <w:fldChar w:fldCharType="end"/>
        </w:r>
      </w:ins>
    </w:p>
    <w:p w14:paraId="2DE6DA98" w14:textId="3E2454C6" w:rsidR="006F5D1D" w:rsidRPr="006F5D1D" w:rsidRDefault="006F5D1D">
      <w:pPr>
        <w:pStyle w:val="Listeoverfigurer"/>
        <w:rPr>
          <w:ins w:id="307" w:author="Jørgen Steen Royal Petersen" w:date="2020-08-27T12:50:00Z"/>
          <w:rFonts w:eastAsiaTheme="minorEastAsia"/>
          <w:i w:val="0"/>
          <w:noProof/>
          <w:lang w:val="en-US" w:eastAsia="da-DK"/>
          <w:rPrChange w:id="308" w:author="Jørgen Steen Royal Petersen" w:date="2020-08-27T12:51:00Z">
            <w:rPr>
              <w:ins w:id="309" w:author="Jørgen Steen Royal Petersen" w:date="2020-08-27T12:50:00Z"/>
              <w:rFonts w:eastAsiaTheme="minorEastAsia"/>
              <w:i w:val="0"/>
              <w:noProof/>
              <w:lang w:val="da-DK" w:eastAsia="da-DK"/>
            </w:rPr>
          </w:rPrChange>
        </w:rPr>
      </w:pPr>
      <w:ins w:id="310" w:author="Jørgen Steen Royal Petersen" w:date="2020-08-27T12:50:00Z">
        <w:r>
          <w:rPr>
            <w:noProof/>
          </w:rPr>
          <w:t>Figure 7</w:t>
        </w:r>
        <w:r w:rsidRPr="006F5D1D">
          <w:rPr>
            <w:rFonts w:eastAsiaTheme="minorEastAsia"/>
            <w:i w:val="0"/>
            <w:noProof/>
            <w:lang w:val="en-US" w:eastAsia="da-DK"/>
            <w:rPrChange w:id="311" w:author="Jørgen Steen Royal Petersen" w:date="2020-08-27T12:51:00Z">
              <w:rPr>
                <w:rFonts w:eastAsiaTheme="minorEastAsia"/>
                <w:i w:val="0"/>
                <w:noProof/>
                <w:lang w:val="da-DK" w:eastAsia="da-DK"/>
              </w:rPr>
            </w:rPrChange>
          </w:rPr>
          <w:tab/>
        </w:r>
        <w:r>
          <w:rPr>
            <w:noProof/>
          </w:rPr>
          <w:t>Day Board with measurement points</w:t>
        </w:r>
        <w:r>
          <w:rPr>
            <w:noProof/>
          </w:rPr>
          <w:tab/>
        </w:r>
        <w:r>
          <w:rPr>
            <w:noProof/>
          </w:rPr>
          <w:fldChar w:fldCharType="begin"/>
        </w:r>
        <w:r>
          <w:rPr>
            <w:noProof/>
          </w:rPr>
          <w:instrText xml:space="preserve"> PAGEREF _Toc49425081 \h </w:instrText>
        </w:r>
      </w:ins>
      <w:r>
        <w:rPr>
          <w:noProof/>
        </w:rPr>
      </w:r>
      <w:r>
        <w:rPr>
          <w:noProof/>
        </w:rPr>
        <w:fldChar w:fldCharType="separate"/>
      </w:r>
      <w:ins w:id="312" w:author="Jørgen Steen Royal Petersen" w:date="2020-08-27T12:50:00Z">
        <w:r>
          <w:rPr>
            <w:noProof/>
          </w:rPr>
          <w:t>14</w:t>
        </w:r>
        <w:r>
          <w:rPr>
            <w:noProof/>
          </w:rPr>
          <w:fldChar w:fldCharType="end"/>
        </w:r>
      </w:ins>
    </w:p>
    <w:p w14:paraId="1693C830" w14:textId="7F427A8E" w:rsidR="00182E46" w:rsidDel="006F5D1D" w:rsidRDefault="00182E46">
      <w:pPr>
        <w:pStyle w:val="Listeoverfigurer"/>
        <w:rPr>
          <w:del w:id="313" w:author="Jørgen Steen Royal Petersen" w:date="2020-08-27T12:50:00Z"/>
          <w:rFonts w:eastAsiaTheme="minorEastAsia"/>
          <w:i w:val="0"/>
          <w:noProof/>
          <w:lang w:val="en-AU" w:eastAsia="en-AU"/>
        </w:rPr>
      </w:pPr>
      <w:del w:id="314" w:author="Jørgen Steen Royal Petersen" w:date="2020-08-27T12:50:00Z">
        <w:r w:rsidDel="006F5D1D">
          <w:rPr>
            <w:noProof/>
          </w:rPr>
          <w:delText>Figure 1</w:delText>
        </w:r>
        <w:r w:rsidDel="006F5D1D">
          <w:rPr>
            <w:rFonts w:eastAsiaTheme="minorEastAsia"/>
            <w:i w:val="0"/>
            <w:noProof/>
            <w:lang w:val="en-AU" w:eastAsia="en-AU"/>
          </w:rPr>
          <w:tab/>
        </w:r>
        <w:r w:rsidDel="006F5D1D">
          <w:rPr>
            <w:noProof/>
          </w:rPr>
          <w:delText>Component Parts of a Spectrophotometer</w:delText>
        </w:r>
        <w:r w:rsidDel="006F5D1D">
          <w:rPr>
            <w:noProof/>
          </w:rPr>
          <w:tab/>
          <w:delText>6</w:delText>
        </w:r>
      </w:del>
    </w:p>
    <w:p w14:paraId="3E73A4BE" w14:textId="06D89058" w:rsidR="00182E46" w:rsidDel="006F5D1D" w:rsidRDefault="00182E46">
      <w:pPr>
        <w:pStyle w:val="Listeoverfigurer"/>
        <w:rPr>
          <w:del w:id="315" w:author="Jørgen Steen Royal Petersen" w:date="2020-08-27T12:50:00Z"/>
          <w:rFonts w:eastAsiaTheme="minorEastAsia"/>
          <w:i w:val="0"/>
          <w:noProof/>
          <w:lang w:val="en-AU" w:eastAsia="en-AU"/>
        </w:rPr>
      </w:pPr>
      <w:del w:id="316" w:author="Jørgen Steen Royal Petersen" w:date="2020-08-27T12:50:00Z">
        <w:r w:rsidDel="006F5D1D">
          <w:rPr>
            <w:noProof/>
          </w:rPr>
          <w:delText>Figure 2</w:delText>
        </w:r>
        <w:r w:rsidDel="006F5D1D">
          <w:rPr>
            <w:rFonts w:eastAsiaTheme="minorEastAsia"/>
            <w:i w:val="0"/>
            <w:noProof/>
            <w:lang w:val="en-AU" w:eastAsia="en-AU"/>
          </w:rPr>
          <w:tab/>
        </w:r>
        <w:r w:rsidDel="006F5D1D">
          <w:rPr>
            <w:noProof/>
          </w:rPr>
          <w:delText>Component Parts of a Colorimeter</w:delText>
        </w:r>
        <w:r w:rsidDel="006F5D1D">
          <w:rPr>
            <w:noProof/>
          </w:rPr>
          <w:tab/>
          <w:delText>7</w:delText>
        </w:r>
      </w:del>
    </w:p>
    <w:p w14:paraId="22E3636B" w14:textId="176F8AA7" w:rsidR="00B07717" w:rsidRPr="00B90308" w:rsidRDefault="00923B4D" w:rsidP="003F1D86">
      <w:pPr>
        <w:rPr>
          <w:i/>
        </w:rPr>
      </w:pPr>
      <w:r>
        <w:fldChar w:fldCharType="end"/>
      </w:r>
    </w:p>
    <w:p w14:paraId="0869BFCA" w14:textId="77777777" w:rsidR="00790277" w:rsidRPr="003F1D86" w:rsidRDefault="00790277" w:rsidP="003274DB">
      <w:pPr>
        <w:sectPr w:rsidR="00790277" w:rsidRPr="003F1D86"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5BEF5989" w14:textId="77777777" w:rsidR="004944C8" w:rsidRDefault="00ED4450" w:rsidP="00DE2814">
      <w:pPr>
        <w:pStyle w:val="Overskrift1"/>
      </w:pPr>
      <w:bookmarkStart w:id="317" w:name="_Toc20854417"/>
      <w:r>
        <w:lastRenderedPageBreak/>
        <w:t>INTRODUCTION</w:t>
      </w:r>
      <w:bookmarkEnd w:id="317"/>
    </w:p>
    <w:p w14:paraId="084ABC9B" w14:textId="77777777" w:rsidR="004944C8" w:rsidRDefault="004944C8" w:rsidP="004944C8">
      <w:pPr>
        <w:pStyle w:val="Heading1separatationline"/>
      </w:pPr>
    </w:p>
    <w:p w14:paraId="43E4F756" w14:textId="77777777" w:rsidR="0040608B" w:rsidRDefault="0040608B" w:rsidP="0040608B">
      <w:pPr>
        <w:pStyle w:val="Brdtekst"/>
      </w:pPr>
      <w:r>
        <w:t xml:space="preserve">A surface colour is a colour perceived to belong to a surface.  The colour of an ordinary surface, such as an ordinary paint or an opaque plastic material, is the most common kind of surface colour and is known as an </w:t>
      </w:r>
      <w:r w:rsidRPr="00683260">
        <w:rPr>
          <w:b/>
        </w:rPr>
        <w:t>ordinary</w:t>
      </w:r>
      <w:r>
        <w:t xml:space="preserve"> colour.  Other kinds of colours include fluorescent (or luminescent) colours, </w:t>
      </w:r>
      <w:proofErr w:type="spellStart"/>
      <w:r w:rsidRPr="00EF0B2A">
        <w:rPr>
          <w:b/>
        </w:rPr>
        <w:t>transilluminated</w:t>
      </w:r>
      <w:proofErr w:type="spellEnd"/>
      <w:r>
        <w:t xml:space="preserve"> colours (for example, the colours of internally illuminated panels) and the colours of </w:t>
      </w:r>
      <w:r w:rsidRPr="00683260">
        <w:rPr>
          <w:b/>
        </w:rPr>
        <w:t>retro-reflecting</w:t>
      </w:r>
      <w:r>
        <w:t xml:space="preserve"> materials.</w:t>
      </w:r>
    </w:p>
    <w:p w14:paraId="41F1784E" w14:textId="77777777" w:rsidR="0040608B" w:rsidRDefault="0040608B" w:rsidP="0040608B">
      <w:pPr>
        <w:pStyle w:val="Brdtekst"/>
      </w:pPr>
      <w:r>
        <w:t xml:space="preserve">A surface colour can be specified in terms of its chromaticity and its luminance factor.  Chromaticity co-ordinates, which may be plotted on a chromaticity diagram, define the chromaticity and the luminance factor is a measure of the lightness of the colour relative to a pure white diffusing surface under the same illumination.  As a specification must be made with respect to some type of illumination, the International Commission on Illumination (CIE) has precisely defined several standard </w:t>
      </w:r>
      <w:proofErr w:type="spellStart"/>
      <w:r>
        <w:t>illuminants</w:t>
      </w:r>
      <w:proofErr w:type="spellEnd"/>
      <w:r>
        <w:t>.  The results of the measurement of a colour can depend significantly on the degree of gloss on the surface, and the CIE has also recommended various geometries of illumination and measurement.</w:t>
      </w:r>
    </w:p>
    <w:p w14:paraId="67A12EE9" w14:textId="77777777" w:rsidR="0040608B" w:rsidRDefault="0040608B" w:rsidP="0040608B">
      <w:pPr>
        <w:pStyle w:val="Brdtekst"/>
      </w:pPr>
      <w:r>
        <w:t xml:space="preserve">Two colours may be measured as having the same chromaticity and luminance factor under one </w:t>
      </w:r>
      <w:proofErr w:type="spellStart"/>
      <w:r>
        <w:t>illuminant</w:t>
      </w:r>
      <w:proofErr w:type="spellEnd"/>
      <w:r>
        <w:t xml:space="preserve">, but dissimilar ones under a different </w:t>
      </w:r>
      <w:proofErr w:type="spellStart"/>
      <w:r>
        <w:t>illuminant</w:t>
      </w:r>
      <w:proofErr w:type="spellEnd"/>
      <w:r>
        <w:t xml:space="preserve">.  This phenomenon is known as </w:t>
      </w:r>
      <w:proofErr w:type="spellStart"/>
      <w:r>
        <w:t>metamerism</w:t>
      </w:r>
      <w:proofErr w:type="spellEnd"/>
      <w:r>
        <w:t>, and its effect can be very significant.  It is advisable to check that the appearance of a signal colour will remain reasonably constant under the various types of illumination by which the colour is expected to be seen.</w:t>
      </w:r>
    </w:p>
    <w:p w14:paraId="2D919409" w14:textId="77777777" w:rsidR="0040608B" w:rsidRDefault="0040608B" w:rsidP="0040608B">
      <w:pPr>
        <w:pStyle w:val="Brdtekst"/>
      </w:pPr>
      <w:r>
        <w:t>A surface colour is usually seen in relation to other surface colours, and the perception of the colour can be quite markedly influenced by the presence of the other colours. Hence, a signal colour should always be checked, especially at a distance, for its appearance among the surrounding colours.</w:t>
      </w:r>
    </w:p>
    <w:p w14:paraId="44E8EC9E" w14:textId="77777777" w:rsidR="0040608B" w:rsidRDefault="0040608B" w:rsidP="0040608B">
      <w:pPr>
        <w:pStyle w:val="Brdtekst"/>
      </w:pPr>
      <w:r>
        <w:t>Deterioration of surface colours in use is a common occurrence, and care must be taken that signal colours always remain in compliance with their specifications.  Particular attention should be given to fluorescent colours, as they are liable to undergo rapid changes of chromaticity and luminance factor on exposure to radiation and wear if they are not provided with special protective surfaces.  Frequent inspections of fluorescent colours are advised until the normal useful life has been confidently ascertained for each typical situation where these colours are used.  Special care may be needed if fluorescent and non-fluorescent colours of the same chromaticity are chosen to be used together, as different deteriorations might produce dissimilarities of the chromaticity.</w:t>
      </w:r>
    </w:p>
    <w:p w14:paraId="36CA50F3" w14:textId="46A466C9" w:rsidR="0040608B" w:rsidRDefault="0040608B" w:rsidP="0040608B">
      <w:pPr>
        <w:pStyle w:val="Overskrift1"/>
      </w:pPr>
      <w:bookmarkStart w:id="318" w:name="_Toc20854418"/>
      <w:r>
        <w:rPr>
          <w:caps w:val="0"/>
        </w:rPr>
        <w:t>SPECIFICATION AND MEASUREMENT OF THE COLOURS</w:t>
      </w:r>
      <w:bookmarkEnd w:id="318"/>
    </w:p>
    <w:p w14:paraId="3F328D23" w14:textId="77777777" w:rsidR="0040608B" w:rsidRPr="0040608B" w:rsidRDefault="0040608B" w:rsidP="0040608B">
      <w:pPr>
        <w:pStyle w:val="Heading1separatationline"/>
      </w:pPr>
    </w:p>
    <w:p w14:paraId="0A90552B" w14:textId="292132B3" w:rsidR="0040608B" w:rsidRDefault="0040608B" w:rsidP="0040608B">
      <w:pPr>
        <w:pStyle w:val="Brdtekst"/>
      </w:pPr>
      <w:r>
        <w:t xml:space="preserve">The </w:t>
      </w:r>
      <w:r w:rsidR="00284880">
        <w:t>guidance</w:t>
      </w:r>
      <w:r>
        <w:t xml:space="preserve"> in this document are based largely on experimental work involving the recognition and naming of colours, but they have also taken account of common practice and the limitations of materials.  The method of specifying the colours is in conformity with the recommendations of the CIE.  The recommended limits of the chromaticity of a colour are specified by means of limiting boundaries that enclose a chromaticity region on a CI</w:t>
      </w:r>
      <w:r w:rsidR="00182E46">
        <w:t>E standard chromaticity diagram and can be fou</w:t>
      </w:r>
      <w:r w:rsidR="003F1D86">
        <w:t>nd in IALA Recommendation R0108</w:t>
      </w:r>
      <w:r w:rsidR="00182E46">
        <w:t xml:space="preserve">(E-108) </w:t>
      </w:r>
      <w:r w:rsidR="00E0075C">
        <w:t>-</w:t>
      </w:r>
      <w:r w:rsidR="00182E46">
        <w:t xml:space="preserve"> Surface Colours Used as Visual Signals on </w:t>
      </w:r>
      <w:r w:rsidR="003F1D86">
        <w:t xml:space="preserve">Marine </w:t>
      </w:r>
      <w:r w:rsidR="00182E46">
        <w:t>Aids to Navigation.</w:t>
      </w:r>
    </w:p>
    <w:p w14:paraId="6443325C" w14:textId="79F69664" w:rsidR="0040608B" w:rsidRDefault="0040608B" w:rsidP="003F1D86">
      <w:pPr>
        <w:pStyle w:val="Brdtekst"/>
        <w:rPr>
          <w:rFonts w:asciiTheme="majorHAnsi" w:eastAsiaTheme="majorEastAsia" w:hAnsiTheme="majorHAnsi" w:cstheme="majorBidi"/>
          <w:b/>
          <w:bCs/>
          <w:caps/>
          <w:color w:val="407EC9"/>
          <w:sz w:val="24"/>
          <w:szCs w:val="24"/>
        </w:rPr>
      </w:pPr>
      <w:r>
        <w:t>The luminance factor ß and the chromaticity co-ordinates x, y strongly depend on the measurement principle and the structure of the surface, texture, gloss, patterns etc.  To make colour measurement precise and repeatable various specifications are necessary.  It is stated that the chromaticity regions and the limits of the luminance factor are only valid, when the following specifications are fulfilled.</w:t>
      </w:r>
    </w:p>
    <w:p w14:paraId="379CB307" w14:textId="54E159E9" w:rsidR="0040608B" w:rsidRDefault="0040608B" w:rsidP="0040608B">
      <w:pPr>
        <w:pStyle w:val="Overskrift2"/>
      </w:pPr>
      <w:bookmarkStart w:id="319" w:name="_Toc20854419"/>
      <w:r>
        <w:t>Standard illuminant</w:t>
      </w:r>
      <w:bookmarkEnd w:id="319"/>
    </w:p>
    <w:p w14:paraId="440026E8" w14:textId="77777777" w:rsidR="0040608B" w:rsidRPr="0040608B" w:rsidRDefault="0040608B" w:rsidP="0040608B">
      <w:pPr>
        <w:pStyle w:val="Heading2separationline"/>
      </w:pPr>
    </w:p>
    <w:p w14:paraId="118CD45C" w14:textId="4ABA0D41" w:rsidR="0040608B" w:rsidRDefault="0040608B" w:rsidP="0040608B">
      <w:pPr>
        <w:pStyle w:val="Brdtekst"/>
      </w:pPr>
      <w:r>
        <w:t xml:space="preserve">The standard </w:t>
      </w:r>
      <w:proofErr w:type="spellStart"/>
      <w:r>
        <w:t>illuminant</w:t>
      </w:r>
      <w:proofErr w:type="spellEnd"/>
      <w:r>
        <w:t xml:space="preserve"> specified for the measurement of a colour is D65, which represents a typical phase of daylight and has a correlated colour temperature of approximately 6500 Kelvin.  It is a tabulation of values across and beyond the visible spectrum and does not exist as a real light source although fairly close approximations to it can be realized.  The chromaticity of standard </w:t>
      </w:r>
      <w:proofErr w:type="spellStart"/>
      <w:r>
        <w:t>illuminant</w:t>
      </w:r>
      <w:proofErr w:type="spellEnd"/>
      <w:r>
        <w:t xml:space="preserve"> D65 (the </w:t>
      </w:r>
      <w:proofErr w:type="spellStart"/>
      <w:r>
        <w:t>illuminant</w:t>
      </w:r>
      <w:proofErr w:type="spellEnd"/>
      <w:r>
        <w:t xml:space="preserve"> point) is shown in the </w:t>
      </w:r>
      <w:r w:rsidR="00B90308">
        <w:rPr>
          <w:highlight w:val="yellow"/>
        </w:rPr>
        <w:fldChar w:fldCharType="begin"/>
      </w:r>
      <w:r w:rsidR="00B90308">
        <w:instrText xml:space="preserve"> REF _Ref228008495 \r \h </w:instrText>
      </w:r>
      <w:r w:rsidR="00B90308">
        <w:rPr>
          <w:highlight w:val="yellow"/>
        </w:rPr>
      </w:r>
      <w:r w:rsidR="00B90308">
        <w:rPr>
          <w:highlight w:val="yellow"/>
        </w:rPr>
        <w:fldChar w:fldCharType="separate"/>
      </w:r>
      <w:r w:rsidR="00FE1497">
        <w:t>Figure</w:t>
      </w:r>
      <w:r w:rsidR="00B90308">
        <w:rPr>
          <w:highlight w:val="yellow"/>
        </w:rPr>
        <w:fldChar w:fldCharType="end"/>
      </w:r>
      <w:r w:rsidR="00FE1497">
        <w:t>s 3</w:t>
      </w:r>
      <w:r>
        <w:t xml:space="preserve"> and </w:t>
      </w:r>
      <w:r w:rsidR="00FE1497">
        <w:t>4</w:t>
      </w:r>
      <w:r>
        <w:t>.</w:t>
      </w:r>
    </w:p>
    <w:p w14:paraId="62BB8577" w14:textId="2C08171F" w:rsidR="0040608B" w:rsidRDefault="0040608B" w:rsidP="0040608B">
      <w:pPr>
        <w:pStyle w:val="Overskrift2"/>
      </w:pPr>
      <w:bookmarkStart w:id="320" w:name="_Toc20854420"/>
      <w:r>
        <w:lastRenderedPageBreak/>
        <w:t>Measurement Geometry</w:t>
      </w:r>
      <w:bookmarkEnd w:id="320"/>
    </w:p>
    <w:p w14:paraId="4D6BBB88" w14:textId="77777777" w:rsidR="0040608B" w:rsidRPr="0040608B" w:rsidRDefault="0040608B" w:rsidP="0040608B">
      <w:pPr>
        <w:pStyle w:val="Heading2separationline"/>
      </w:pPr>
    </w:p>
    <w:p w14:paraId="4EFC2156" w14:textId="536CEA97" w:rsidR="0040608B" w:rsidRDefault="0040608B" w:rsidP="0040608B">
      <w:pPr>
        <w:pStyle w:val="Brdtekst"/>
      </w:pPr>
      <w:r>
        <w:t>To take the effects of the coloured surface into account a 45º annular/normal geometry (45/0) is used for measurements.  The rep</w:t>
      </w:r>
      <w:r w:rsidR="008064F1">
        <w:t xml:space="preserve">ort CIE No. 15 (point 5.1.2) </w:t>
      </w:r>
      <w:r w:rsidR="008064F1">
        <w:fldChar w:fldCharType="begin"/>
      </w:r>
      <w:r w:rsidR="008064F1">
        <w:instrText xml:space="preserve"> REF _Ref228876135 \r \h </w:instrText>
      </w:r>
      <w:r w:rsidR="008064F1">
        <w:fldChar w:fldCharType="separate"/>
      </w:r>
      <w:r w:rsidR="008064F1">
        <w:t>[3]</w:t>
      </w:r>
      <w:r w:rsidR="008064F1">
        <w:fldChar w:fldCharType="end"/>
      </w:r>
      <w:r>
        <w:t xml:space="preserve"> emphasises this geometry as well.  A 45º / normal (45/0), means that the colour should be illuminated at an angle of 45º to the normal to the surface from all azimuthal directions, and the colour should be measured in the direction of the normal.  Measurement with a geometry of normal / 45º will usually produce an identical result.</w:t>
      </w:r>
    </w:p>
    <w:p w14:paraId="3997CACA" w14:textId="39061DE2" w:rsidR="0040608B" w:rsidRDefault="0040608B" w:rsidP="0040608B">
      <w:pPr>
        <w:pStyle w:val="Overskrift2"/>
      </w:pPr>
      <w:bookmarkStart w:id="321" w:name="_Toc20854421"/>
      <w:r>
        <w:t>Standard Observer</w:t>
      </w:r>
      <w:bookmarkEnd w:id="321"/>
    </w:p>
    <w:p w14:paraId="3AB539E6" w14:textId="77777777" w:rsidR="0040608B" w:rsidRPr="0040608B" w:rsidRDefault="0040608B" w:rsidP="0040608B">
      <w:pPr>
        <w:pStyle w:val="Heading2separationline"/>
      </w:pPr>
    </w:p>
    <w:p w14:paraId="0F4B8C77" w14:textId="48D9E7B2" w:rsidR="0040608B" w:rsidRDefault="0040608B" w:rsidP="0040608B">
      <w:pPr>
        <w:pStyle w:val="Brdtekst"/>
      </w:pPr>
      <w:r>
        <w:t xml:space="preserve">The 2° standard observer (CIE No. 15, point 6.1) is used for large observation distances and above all to consider the attitudes of the human eye; this is the area with the highest cone density and is therefore relevant for colour perception.  The 2° observer covers the application for </w:t>
      </w:r>
      <w:r w:rsidR="003F1D86">
        <w:t>Marine Aids to N</w:t>
      </w:r>
      <w:r>
        <w:t xml:space="preserve">avigation </w:t>
      </w:r>
      <w:r w:rsidR="003F1D86">
        <w:t xml:space="preserve">(AtoN) </w:t>
      </w:r>
      <w:r>
        <w:t>purposes.</w:t>
      </w:r>
    </w:p>
    <w:p w14:paraId="605865FA" w14:textId="557AFB61" w:rsidR="0040608B" w:rsidRDefault="0040608B" w:rsidP="0040608B">
      <w:pPr>
        <w:pStyle w:val="Overskrift2"/>
      </w:pPr>
      <w:bookmarkStart w:id="322" w:name="_Toc20854422"/>
      <w:r>
        <w:t>Glossiness of the surface</w:t>
      </w:r>
      <w:bookmarkEnd w:id="322"/>
    </w:p>
    <w:p w14:paraId="6A0A955F" w14:textId="77777777" w:rsidR="0040608B" w:rsidRPr="0040608B" w:rsidRDefault="0040608B" w:rsidP="0040608B">
      <w:pPr>
        <w:pStyle w:val="Heading2separationline"/>
      </w:pPr>
    </w:p>
    <w:p w14:paraId="3A4D233A" w14:textId="77777777" w:rsidR="0040608B" w:rsidRDefault="0040608B" w:rsidP="0040608B">
      <w:pPr>
        <w:pStyle w:val="Brdtekst"/>
      </w:pPr>
      <w:r>
        <w:t>A glossy surface produces a saturated colour, whereas a matt-finished surface has only a poor saturation even when both surfaces are based on the same colour pigment.</w:t>
      </w:r>
    </w:p>
    <w:p w14:paraId="3C4D4821" w14:textId="4DEA9E85" w:rsidR="0040608B" w:rsidRDefault="0040608B" w:rsidP="0040608B">
      <w:pPr>
        <w:pStyle w:val="Brdtekst"/>
      </w:pPr>
      <w:r>
        <w:t xml:space="preserve">As a result, the recommended IALA chromaticity regions can only be achieved by a surface with enough glossiness.  Therefore, it is recommended to use glossy colours for </w:t>
      </w:r>
      <w:r w:rsidR="003F1D86">
        <w:t>AtoN</w:t>
      </w:r>
      <w:r>
        <w:t>.</w:t>
      </w:r>
    </w:p>
    <w:p w14:paraId="7BD4EE94" w14:textId="3B0035C4" w:rsidR="0040608B" w:rsidRDefault="0040608B" w:rsidP="0040608B">
      <w:pPr>
        <w:pStyle w:val="Overskrift2"/>
      </w:pPr>
      <w:bookmarkStart w:id="323" w:name="_Toc20854423"/>
      <w:r>
        <w:t>Measurement Devices</w:t>
      </w:r>
      <w:bookmarkEnd w:id="323"/>
    </w:p>
    <w:p w14:paraId="121B7EEA" w14:textId="77777777" w:rsidR="0040608B" w:rsidRPr="0040608B" w:rsidRDefault="0040608B" w:rsidP="0040608B">
      <w:pPr>
        <w:pStyle w:val="Heading2separationline"/>
      </w:pPr>
    </w:p>
    <w:p w14:paraId="32D1A6BE" w14:textId="77777777" w:rsidR="0040608B" w:rsidRDefault="0040608B" w:rsidP="0040608B">
      <w:pPr>
        <w:pStyle w:val="Brdtekst"/>
      </w:pPr>
      <w:r>
        <w:t>There are two methods of measuring surface colours.</w:t>
      </w:r>
    </w:p>
    <w:p w14:paraId="2FF68DFB" w14:textId="43E0A143" w:rsidR="0040608B" w:rsidRDefault="0040608B" w:rsidP="0040608B">
      <w:pPr>
        <w:pStyle w:val="Overskrift3"/>
      </w:pPr>
      <w:bookmarkStart w:id="324" w:name="_Toc20854424"/>
      <w:r>
        <w:t>Spectrophotometry – Absolute measurements</w:t>
      </w:r>
      <w:bookmarkEnd w:id="324"/>
    </w:p>
    <w:p w14:paraId="20B1B08D" w14:textId="7DEBEEAF" w:rsidR="0040608B" w:rsidRDefault="0040608B" w:rsidP="0040608B">
      <w:pPr>
        <w:pStyle w:val="Brdtekst"/>
      </w:pPr>
      <w:r>
        <w:t xml:space="preserve">A spectrophotometer measures the amount of light energy reflected from an object at several intervals along the visible spectrum.  It consists of four main parts; the light source (an approximation of the standard </w:t>
      </w:r>
      <w:proofErr w:type="spellStart"/>
      <w:r>
        <w:t>illuminant</w:t>
      </w:r>
      <w:proofErr w:type="spellEnd"/>
      <w:r>
        <w:t xml:space="preserve">, usually a xenon light source), the sample (the surface colour), the detector and the output (a display or connected to a PC via software), as shown in </w:t>
      </w:r>
      <w:r>
        <w:rPr>
          <w:highlight w:val="yellow"/>
        </w:rPr>
        <w:fldChar w:fldCharType="begin"/>
      </w:r>
      <w:r>
        <w:instrText xml:space="preserve"> REF _Ref228924595 \r \h </w:instrText>
      </w:r>
      <w:r>
        <w:rPr>
          <w:highlight w:val="yellow"/>
        </w:rPr>
      </w:r>
      <w:r>
        <w:rPr>
          <w:highlight w:val="yellow"/>
        </w:rPr>
        <w:fldChar w:fldCharType="separate"/>
      </w:r>
      <w:r>
        <w:t>Figure 1</w:t>
      </w:r>
      <w:r>
        <w:rPr>
          <w:highlight w:val="yellow"/>
        </w:rPr>
        <w:fldChar w:fldCharType="end"/>
      </w:r>
      <w:r>
        <w:t xml:space="preserve">.  The spectral data is shown as a spectral reflectance curve and can be weighted with a standard </w:t>
      </w:r>
      <w:proofErr w:type="spellStart"/>
      <w:r>
        <w:t>illuminant</w:t>
      </w:r>
      <w:proofErr w:type="spellEnd"/>
      <w:r>
        <w:t xml:space="preserve"> and standard observer.</w:t>
      </w:r>
    </w:p>
    <w:p w14:paraId="6C2B912A" w14:textId="303F8B52" w:rsidR="0040608B" w:rsidRDefault="0040608B" w:rsidP="0040608B">
      <w:pPr>
        <w:pStyle w:val="Brdtekst"/>
        <w:jc w:val="center"/>
      </w:pPr>
      <w:r>
        <w:rPr>
          <w:noProof/>
          <w:lang w:val="da-DK" w:eastAsia="da-DK"/>
        </w:rPr>
        <w:drawing>
          <wp:inline distT="0" distB="0" distL="0" distR="0" wp14:anchorId="10D097D7" wp14:editId="2D5DDEC9">
            <wp:extent cx="4093845" cy="1863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093845" cy="1863725"/>
                    </a:xfrm>
                    <a:prstGeom prst="rect">
                      <a:avLst/>
                    </a:prstGeom>
                    <a:noFill/>
                    <a:ln>
                      <a:noFill/>
                    </a:ln>
                  </pic:spPr>
                </pic:pic>
              </a:graphicData>
            </a:graphic>
          </wp:inline>
        </w:drawing>
      </w:r>
    </w:p>
    <w:p w14:paraId="5E6CE726" w14:textId="74940DA9" w:rsidR="0040608B" w:rsidRDefault="0040608B" w:rsidP="0040608B">
      <w:pPr>
        <w:pStyle w:val="Figurecaption"/>
        <w:jc w:val="center"/>
      </w:pPr>
      <w:bookmarkStart w:id="325" w:name="_Ref228924595"/>
      <w:bookmarkStart w:id="326" w:name="_Toc355590448"/>
      <w:bookmarkStart w:id="327" w:name="_Toc49425075"/>
      <w:r w:rsidRPr="0040608B">
        <w:t>Component Parts of a Spectrophotometer</w:t>
      </w:r>
      <w:bookmarkEnd w:id="325"/>
      <w:bookmarkEnd w:id="326"/>
      <w:bookmarkEnd w:id="327"/>
    </w:p>
    <w:p w14:paraId="539D819A" w14:textId="79E8E133" w:rsidR="00354A34" w:rsidRDefault="00354A34" w:rsidP="00354A34">
      <w:pPr>
        <w:pStyle w:val="Overskrift4"/>
      </w:pPr>
      <w:r>
        <w:t>Charge Coupled Device (CCD) Spectrophotometer</w:t>
      </w:r>
    </w:p>
    <w:p w14:paraId="5C81CB62" w14:textId="77777777" w:rsidR="00354A34" w:rsidRDefault="00354A34" w:rsidP="00354A34">
      <w:pPr>
        <w:pStyle w:val="Brdtekst"/>
      </w:pPr>
      <w:r>
        <w:t xml:space="preserve">A CCD is a type of image sensor that detects light.  It is an integrated circuit made up of an array of linked/coupled light-sensitive receptors.  The light-sensitive receptors detect the intensity of light received and convert it into an electrical signal.  The CCD detector corresponds to the range of wavelengths on a spectrophotometer.  Each pixel on the CCD represents a specific wavelength of light, and the more photons absorbed, the more electrical signal generated.  Therefore, the electrical signal output by the CCD at each pixel is proportional to the light intensity at </w:t>
      </w:r>
      <w:r>
        <w:lastRenderedPageBreak/>
        <w:t xml:space="preserve">each corresponding wavelength.  The resultant output is a reflectance curve, which can then be </w:t>
      </w:r>
      <w:proofErr w:type="spellStart"/>
      <w:r>
        <w:t>weighted</w:t>
      </w:r>
      <w:proofErr w:type="spellEnd"/>
      <w:r>
        <w:t xml:space="preserve"> against an </w:t>
      </w:r>
      <w:proofErr w:type="spellStart"/>
      <w:r>
        <w:t>illuminant</w:t>
      </w:r>
      <w:proofErr w:type="spellEnd"/>
      <w:r>
        <w:t xml:space="preserve"> and observer.  Further conversions to alternative units can then be performed.</w:t>
      </w:r>
    </w:p>
    <w:p w14:paraId="7A6451A7" w14:textId="5AA7D780" w:rsidR="00354A34" w:rsidRDefault="00354A34" w:rsidP="00354A34">
      <w:pPr>
        <w:pStyle w:val="Brdtekst"/>
      </w:pPr>
      <w:r>
        <w:t>This type of instrument is often used for in-situ (outdoor) measurements.  However, there are some limitations in wavelength accuracy (&lt;10 nm).</w:t>
      </w:r>
    </w:p>
    <w:p w14:paraId="759D78D0" w14:textId="761465D9" w:rsidR="00354A34" w:rsidRDefault="00354A34" w:rsidP="00354A34">
      <w:pPr>
        <w:pStyle w:val="Overskrift4"/>
      </w:pPr>
      <w:r>
        <w:t xml:space="preserve">Scanning </w:t>
      </w:r>
      <w:proofErr w:type="spellStart"/>
      <w:r>
        <w:t>Monochromator</w:t>
      </w:r>
      <w:proofErr w:type="spellEnd"/>
    </w:p>
    <w:p w14:paraId="3530BB39" w14:textId="51B24CD6" w:rsidR="00354A34" w:rsidRDefault="00354A34" w:rsidP="00354A34">
      <w:pPr>
        <w:pStyle w:val="Brdtekst"/>
      </w:pPr>
      <w:r>
        <w:t xml:space="preserve">A scanning </w:t>
      </w:r>
      <w:proofErr w:type="spellStart"/>
      <w:r>
        <w:t>monochromator</w:t>
      </w:r>
      <w:proofErr w:type="spellEnd"/>
      <w:r>
        <w:t xml:space="preserve"> uses a diffraction grating that ‘steps’ through the visual spectrum to separate the individual wavelengths (1-5</w:t>
      </w:r>
      <w:r w:rsidR="00B90308">
        <w:t xml:space="preserve"> </w:t>
      </w:r>
      <w:r>
        <w:t>nm).  These instruments are generally quite large and heavy and are more suited to laboratory measurements due to the time it takes to perform the measurement.  However, they are very accurate (~1</w:t>
      </w:r>
      <w:r w:rsidR="00B90308">
        <w:t xml:space="preserve"> </w:t>
      </w:r>
      <w:r>
        <w:t>nm).</w:t>
      </w:r>
    </w:p>
    <w:p w14:paraId="298B56B2" w14:textId="07942DA5" w:rsidR="00354A34" w:rsidRDefault="00354A34" w:rsidP="00354A34">
      <w:pPr>
        <w:pStyle w:val="Overskrift3"/>
      </w:pPr>
      <w:bookmarkStart w:id="328" w:name="_Toc20854425"/>
      <w:proofErr w:type="spellStart"/>
      <w:r>
        <w:t>Colorimetry</w:t>
      </w:r>
      <w:proofErr w:type="spellEnd"/>
      <w:r>
        <w:t xml:space="preserve"> - Relative measurement</w:t>
      </w:r>
      <w:bookmarkEnd w:id="328"/>
    </w:p>
    <w:p w14:paraId="6189AE19" w14:textId="2CF8CBAE" w:rsidR="00354A34" w:rsidRDefault="00354A34" w:rsidP="00354A34">
      <w:pPr>
        <w:pStyle w:val="Brdtekst"/>
      </w:pPr>
      <w:r>
        <w:t xml:space="preserve">Colorimeters are </w:t>
      </w:r>
      <w:proofErr w:type="spellStart"/>
      <w:r>
        <w:t>tristimulus</w:t>
      </w:r>
      <w:proofErr w:type="spellEnd"/>
      <w:r>
        <w:t xml:space="preserve"> (three-filtered) devices that make use of red, green, and blue filters to emulate the response of the human eye to light and colour as shown in </w:t>
      </w:r>
      <w:r w:rsidR="008D7347">
        <w:rPr>
          <w:highlight w:val="yellow"/>
        </w:rPr>
        <w:fldChar w:fldCharType="begin"/>
      </w:r>
      <w:r w:rsidR="008D7347">
        <w:instrText xml:space="preserve"> REF _Ref464662840 \r \h </w:instrText>
      </w:r>
      <w:r w:rsidR="008D7347">
        <w:rPr>
          <w:highlight w:val="yellow"/>
        </w:rPr>
      </w:r>
      <w:r w:rsidR="008D7347">
        <w:rPr>
          <w:highlight w:val="yellow"/>
        </w:rPr>
        <w:fldChar w:fldCharType="separate"/>
      </w:r>
      <w:r w:rsidR="008D7347">
        <w:t>Figure 2</w:t>
      </w:r>
      <w:r w:rsidR="008D7347">
        <w:rPr>
          <w:highlight w:val="yellow"/>
        </w:rPr>
        <w:fldChar w:fldCharType="end"/>
      </w:r>
      <w:r>
        <w:t xml:space="preserve">.  Due to filter imperfections and not recording the spectral reflectance of the sample, </w:t>
      </w:r>
      <w:proofErr w:type="spellStart"/>
      <w:r>
        <w:t>tristimulus</w:t>
      </w:r>
      <w:proofErr w:type="spellEnd"/>
      <w:r>
        <w:t xml:space="preserve"> colorimeters are not suitable for assessing IALA’s surface colour requirements.</w:t>
      </w:r>
    </w:p>
    <w:p w14:paraId="12EC966B" w14:textId="01166F41" w:rsidR="0040608B" w:rsidRDefault="00354A34" w:rsidP="00354A34">
      <w:pPr>
        <w:pStyle w:val="Brdtekst"/>
        <w:jc w:val="center"/>
      </w:pPr>
      <w:r>
        <w:rPr>
          <w:noProof/>
          <w:lang w:val="da-DK" w:eastAsia="da-DK"/>
        </w:rPr>
        <w:drawing>
          <wp:inline distT="0" distB="0" distL="0" distR="0" wp14:anchorId="54B6D087" wp14:editId="046AA290">
            <wp:extent cx="5022215" cy="18992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22215" cy="1899285"/>
                    </a:xfrm>
                    <a:prstGeom prst="rect">
                      <a:avLst/>
                    </a:prstGeom>
                    <a:noFill/>
                    <a:ln>
                      <a:noFill/>
                    </a:ln>
                  </pic:spPr>
                </pic:pic>
              </a:graphicData>
            </a:graphic>
          </wp:inline>
        </w:drawing>
      </w:r>
    </w:p>
    <w:p w14:paraId="195332C8" w14:textId="2CA021FF" w:rsidR="0040608B" w:rsidRDefault="00354A34" w:rsidP="00354A34">
      <w:pPr>
        <w:pStyle w:val="Figurecaption"/>
        <w:jc w:val="center"/>
      </w:pPr>
      <w:bookmarkStart w:id="329" w:name="_Toc355590449"/>
      <w:bookmarkStart w:id="330" w:name="_Ref464662840"/>
      <w:bookmarkStart w:id="331" w:name="_Toc49425076"/>
      <w:r w:rsidRPr="00354A34">
        <w:t>Component Parts of a Colorimeter</w:t>
      </w:r>
      <w:bookmarkEnd w:id="329"/>
      <w:bookmarkEnd w:id="330"/>
      <w:bookmarkEnd w:id="331"/>
    </w:p>
    <w:p w14:paraId="27806E43" w14:textId="75A25A30" w:rsidR="00FE1C3D" w:rsidRDefault="00FE1C3D" w:rsidP="00FE1C3D">
      <w:pPr>
        <w:pStyle w:val="Brdtekst"/>
        <w:rPr>
          <w:ins w:id="332" w:author="Jørgen Steen Royal Petersen" w:date="2019-10-01T14:33:00Z"/>
        </w:rPr>
      </w:pPr>
      <w:r>
        <w:t>However, colorimeters used as colour difference meters do provide reasonable results.</w:t>
      </w:r>
    </w:p>
    <w:p w14:paraId="706AD2B4" w14:textId="3A34AE58" w:rsidR="008C5F7E" w:rsidRDefault="008C5F7E" w:rsidP="00FE1C3D">
      <w:pPr>
        <w:pStyle w:val="Brdtekst"/>
        <w:rPr>
          <w:ins w:id="333" w:author="Jørgen Steen Royal Petersen" w:date="2019-10-01T14:33:00Z"/>
        </w:rPr>
      </w:pPr>
    </w:p>
    <w:p w14:paraId="12114727" w14:textId="078304F1" w:rsidR="008C5F7E" w:rsidDel="00ED259B" w:rsidRDefault="008C5F7E" w:rsidP="00FE1C3D">
      <w:pPr>
        <w:pStyle w:val="Brdtekst"/>
        <w:rPr>
          <w:del w:id="334" w:author="Jørgen Steen Royal Petersen" w:date="2019-10-02T09:14:00Z"/>
        </w:rPr>
      </w:pPr>
    </w:p>
    <w:p w14:paraId="0512C042" w14:textId="550B3C76" w:rsidR="00FE1C3D" w:rsidRDefault="00FE1C3D" w:rsidP="00FE1C3D">
      <w:pPr>
        <w:pStyle w:val="Overskrift2"/>
      </w:pPr>
      <w:bookmarkStart w:id="335" w:name="_Toc20854426"/>
      <w:r>
        <w:t>Fluorescence</w:t>
      </w:r>
      <w:bookmarkEnd w:id="335"/>
    </w:p>
    <w:p w14:paraId="2B1B5A1A" w14:textId="77777777" w:rsidR="00FE1C3D" w:rsidRPr="00FE1C3D" w:rsidRDefault="00FE1C3D" w:rsidP="00FE1C3D">
      <w:pPr>
        <w:pStyle w:val="Heading2separationline"/>
      </w:pPr>
    </w:p>
    <w:p w14:paraId="3B665521" w14:textId="77777777" w:rsidR="00FE1C3D" w:rsidRDefault="00FE1C3D" w:rsidP="00FE1C3D">
      <w:pPr>
        <w:pStyle w:val="Brdtekst"/>
      </w:pPr>
      <w:r>
        <w:t>Fluorescence is the process by which electromagnetic radiation of one wavelength is absorbed and re-radiated at another wavelength.  Sometimes a fluorescent material will absorb non-visible light and emit it as visible light.  Fluorescence and ordinary reflectance of radiation take place simultaneously and at the same wavelengths.  When the colour of a fluorescent sample is measured, the fluoresced light is added to the reflected light at those wavelengths.  Therefore, reflectance can exceed 100%.  The UV contribution from the reference light of the measurement instrument is often not included and can vary from instrument to instrument.  However, instruments that use a Xenon light source as the reference light can give an approximation of UV daylight.</w:t>
      </w:r>
    </w:p>
    <w:p w14:paraId="5FDCB2D2" w14:textId="767BD27A" w:rsidR="00FE1C3D" w:rsidRDefault="00FE1C3D" w:rsidP="00FE1C3D">
      <w:pPr>
        <w:pStyle w:val="Brdtekst"/>
        <w:rPr>
          <w:ins w:id="336" w:author="Jørgen Steen Royal Petersen" w:date="2020-05-13T15:49:00Z"/>
        </w:rPr>
      </w:pPr>
      <w:r>
        <w:t>The chromaticity region recommended for each fluorescent colour is identical to the region of the corresponding ordinary colour.  The colour of a fluorescent material should be measured with any protective surface that is normally used with the material.</w:t>
      </w:r>
    </w:p>
    <w:p w14:paraId="07467BC0" w14:textId="5FAF1017" w:rsidR="009332D4" w:rsidRDefault="009332D4" w:rsidP="00FE1C3D">
      <w:pPr>
        <w:pStyle w:val="Brdtekst"/>
        <w:rPr>
          <w:ins w:id="337" w:author="Jørgen Steen Royal Petersen" w:date="2020-05-13T15:49:00Z"/>
        </w:rPr>
      </w:pPr>
    </w:p>
    <w:p w14:paraId="5A09215D" w14:textId="77777777" w:rsidR="009332D4" w:rsidRDefault="009332D4" w:rsidP="00FE1C3D">
      <w:pPr>
        <w:pStyle w:val="Brdtekst"/>
      </w:pPr>
    </w:p>
    <w:p w14:paraId="30C50858" w14:textId="535C6C1D" w:rsidR="00FE1C3D" w:rsidRDefault="00FE1C3D" w:rsidP="00FE1C3D">
      <w:pPr>
        <w:pStyle w:val="Overskrift2"/>
      </w:pPr>
      <w:bookmarkStart w:id="338" w:name="_Toc20854427"/>
      <w:r>
        <w:lastRenderedPageBreak/>
        <w:t>Additional Considerations</w:t>
      </w:r>
      <w:bookmarkEnd w:id="338"/>
    </w:p>
    <w:p w14:paraId="1BAC781E" w14:textId="77777777" w:rsidR="00FE1C3D" w:rsidRPr="00FE1C3D" w:rsidRDefault="00FE1C3D" w:rsidP="00FE1C3D">
      <w:pPr>
        <w:pStyle w:val="Heading2separationline"/>
      </w:pPr>
    </w:p>
    <w:p w14:paraId="11DDDA95" w14:textId="5FE72676" w:rsidR="00FE1C3D" w:rsidRDefault="00FE1C3D" w:rsidP="00FE1C3D">
      <w:pPr>
        <w:pStyle w:val="Brdtekst"/>
      </w:pPr>
      <w:r>
        <w:t>The boundary lines of a chromaticity region, and the restrictions that may apply to the appropriate luminance factor, can together be referred to as the colour limits of a colour.  The recommended colour limits are extreme values that should not be transgressed (except as mentioned in</w:t>
      </w:r>
      <w:r w:rsidR="008D7347">
        <w:t xml:space="preserve"> </w:t>
      </w:r>
      <w:r w:rsidR="008D7347" w:rsidRPr="008D7347">
        <w:t>sections</w:t>
      </w:r>
      <w:r w:rsidRPr="008D7347">
        <w:t xml:space="preserve"> </w:t>
      </w:r>
      <w:r w:rsidR="008D7347" w:rsidRPr="008D7347">
        <w:fldChar w:fldCharType="begin"/>
      </w:r>
      <w:r w:rsidR="008D7347" w:rsidRPr="008D7347">
        <w:instrText xml:space="preserve"> REF _Ref464662693 \r \h </w:instrText>
      </w:r>
      <w:r w:rsidR="008D7347">
        <w:instrText xml:space="preserve"> \* MERGEFORMAT </w:instrText>
      </w:r>
      <w:r w:rsidR="008D7347" w:rsidRPr="008D7347">
        <w:fldChar w:fldCharType="separate"/>
      </w:r>
      <w:r w:rsidR="008D7347" w:rsidRPr="008D7347">
        <w:t>3.1</w:t>
      </w:r>
      <w:r w:rsidR="008D7347" w:rsidRPr="008D7347">
        <w:fldChar w:fldCharType="end"/>
      </w:r>
      <w:r w:rsidR="008D7347" w:rsidRPr="008D7347">
        <w:t xml:space="preserve">, </w:t>
      </w:r>
      <w:r w:rsidR="008D7347" w:rsidRPr="008D7347">
        <w:fldChar w:fldCharType="begin"/>
      </w:r>
      <w:r w:rsidR="008D7347" w:rsidRPr="008D7347">
        <w:instrText xml:space="preserve"> REF _Ref464662700 \r \h </w:instrText>
      </w:r>
      <w:r w:rsidR="008D7347">
        <w:instrText xml:space="preserve"> \* MERGEFORMAT </w:instrText>
      </w:r>
      <w:r w:rsidR="008D7347" w:rsidRPr="008D7347">
        <w:fldChar w:fldCharType="separate"/>
      </w:r>
      <w:r w:rsidR="008D7347" w:rsidRPr="008D7347">
        <w:t>3.4</w:t>
      </w:r>
      <w:r w:rsidR="008D7347" w:rsidRPr="008D7347">
        <w:fldChar w:fldCharType="end"/>
      </w:r>
      <w:r w:rsidRPr="008D7347">
        <w:t xml:space="preserve">, </w:t>
      </w:r>
      <w:r w:rsidR="008D7347" w:rsidRPr="008D7347">
        <w:fldChar w:fldCharType="begin"/>
      </w:r>
      <w:r w:rsidR="008D7347" w:rsidRPr="008D7347">
        <w:instrText xml:space="preserve"> REF _Ref464662703 \r \h </w:instrText>
      </w:r>
      <w:r w:rsidR="008D7347">
        <w:instrText xml:space="preserve"> \* MERGEFORMAT </w:instrText>
      </w:r>
      <w:r w:rsidR="008D7347" w:rsidRPr="008D7347">
        <w:fldChar w:fldCharType="separate"/>
      </w:r>
      <w:r w:rsidR="008D7347" w:rsidRPr="008D7347">
        <w:t>3.5</w:t>
      </w:r>
      <w:r w:rsidR="008D7347" w:rsidRPr="008D7347">
        <w:fldChar w:fldCharType="end"/>
      </w:r>
      <w:r w:rsidRPr="008D7347">
        <w:t xml:space="preserve"> and </w:t>
      </w:r>
      <w:r w:rsidR="008D7347" w:rsidRPr="008D7347">
        <w:fldChar w:fldCharType="begin"/>
      </w:r>
      <w:r w:rsidR="008D7347" w:rsidRPr="008D7347">
        <w:instrText xml:space="preserve"> REF _Ref464662705 \r \h </w:instrText>
      </w:r>
      <w:r w:rsidR="008D7347">
        <w:instrText xml:space="preserve"> \* MERGEFORMAT </w:instrText>
      </w:r>
      <w:r w:rsidR="008D7347" w:rsidRPr="008D7347">
        <w:fldChar w:fldCharType="separate"/>
      </w:r>
      <w:r w:rsidR="008D7347" w:rsidRPr="008D7347">
        <w:t>3.6</w:t>
      </w:r>
      <w:r w:rsidR="008D7347" w:rsidRPr="008D7347">
        <w:fldChar w:fldCharType="end"/>
      </w:r>
      <w:r w:rsidRPr="008D7347">
        <w:t>).</w:t>
      </w:r>
      <w:r>
        <w:t xml:space="preserve">  More restrictive limits may be defined as appropriate to particular requirements; and they may be desirable for the signal colours used within one signalling system if substantial differences in appearance, either of chromaticity or luminance factor, are to be avoided.  Also, the recommended colour limits of a colour are intended to apply throughout its entire service life, so examination of its condition may be required from time to time.</w:t>
      </w:r>
    </w:p>
    <w:p w14:paraId="07174BF7" w14:textId="77777777" w:rsidR="00FE1C3D" w:rsidRDefault="00FE1C3D" w:rsidP="00FE1C3D">
      <w:pPr>
        <w:pStyle w:val="Brdtekst"/>
      </w:pPr>
      <w:r>
        <w:t>It should be noted that, with the exception of the purple boundary of Red, the specifications have not been designed to assist people with severely defective colour vision, most of whom will have great difficulty distinguishing between red and green.</w:t>
      </w:r>
    </w:p>
    <w:p w14:paraId="23CA014C" w14:textId="4288D9BC" w:rsidR="00FE1C3D" w:rsidRDefault="00FE1C3D" w:rsidP="00FE1C3D">
      <w:pPr>
        <w:pStyle w:val="Overskrift1"/>
      </w:pPr>
      <w:bookmarkStart w:id="339" w:name="_Toc20854428"/>
      <w:r>
        <w:t>CONSIDERATIONS OF PARTICULAR COLOURS</w:t>
      </w:r>
      <w:bookmarkEnd w:id="339"/>
    </w:p>
    <w:p w14:paraId="1715DC0A" w14:textId="77777777" w:rsidR="00FE1C3D" w:rsidRPr="00FE1C3D" w:rsidRDefault="00FE1C3D" w:rsidP="00FE1C3D">
      <w:pPr>
        <w:pStyle w:val="Heading1separatationline"/>
      </w:pPr>
    </w:p>
    <w:p w14:paraId="17A08DCA" w14:textId="3CA71DD6" w:rsidR="00FE1C3D" w:rsidRDefault="00FE1C3D" w:rsidP="00FE1C3D">
      <w:pPr>
        <w:pStyle w:val="Overskrift2"/>
      </w:pPr>
      <w:bookmarkStart w:id="340" w:name="_Ref464662693"/>
      <w:bookmarkStart w:id="341" w:name="_Toc20854429"/>
      <w:r>
        <w:t>Red</w:t>
      </w:r>
      <w:bookmarkEnd w:id="340"/>
      <w:bookmarkEnd w:id="341"/>
    </w:p>
    <w:p w14:paraId="7230690A" w14:textId="77777777" w:rsidR="00FE1C3D" w:rsidRPr="00FE1C3D" w:rsidRDefault="00FE1C3D" w:rsidP="00FE1C3D">
      <w:pPr>
        <w:pStyle w:val="Heading2separationline"/>
      </w:pPr>
    </w:p>
    <w:p w14:paraId="056C354F" w14:textId="0702C879" w:rsidR="00FE1C3D" w:rsidRDefault="00FE1C3D" w:rsidP="00FE1C3D">
      <w:pPr>
        <w:pStyle w:val="Brdtekst"/>
      </w:pPr>
      <w:r>
        <w:t xml:space="preserve">A minimum value of 0.07 is specified in </w:t>
      </w:r>
      <w:r w:rsidR="00FE1497">
        <w:t>Table 1</w:t>
      </w:r>
      <w:r>
        <w:t xml:space="preserve"> for the luminance factor of ordinary red, but significantly higher values can usually be realized and, in most circumstances, a value greater than 0.10 should be maintained.</w:t>
      </w:r>
    </w:p>
    <w:p w14:paraId="2345D0A6" w14:textId="77777777" w:rsidR="00FE1C3D" w:rsidRDefault="00FE1C3D" w:rsidP="00FE1C3D">
      <w:pPr>
        <w:pStyle w:val="Brdtekst"/>
      </w:pPr>
      <w:r>
        <w:t>The chromaticity region of red, which is identical for both ordinary and fluorescent colours, has been defined on the basis of achieving a very high probability of correct recognition for the colour, and it should prove to be quite practicable for ordinary reds with glossy surfaces and for fluorescent reds.  There is doubt though, if their surfaces are matt or even semi-matt, whether serviceable materials of various kinds can always be manufactured in compliance with the restriction imposed by the white boundary of the chromaticity region for ordinary red.  Also, it is not yet certain that serviceable materials, with glossy surfaces when new, can necessarily be manufactured so that their compliance continues throughout a reasonable service life if considerable loss of gloss occurs.  Therefore, it is proposed that the chromaticity region for ordinary Red may be extended, but only for materials with matt or semi-matt surfaces, to a revised white boundary of y=0.840 – x.  This provision for ordinary red colours should not be used unless it is necessary, and then only with the understanding that the probability of correct recognition of the colour will be significantly reduced.  The problem discussed here is not expected to arise with any of the other chromatic colours.</w:t>
      </w:r>
    </w:p>
    <w:p w14:paraId="48622594" w14:textId="463A9DB8" w:rsidR="00FE1C3D" w:rsidRDefault="00FE1C3D" w:rsidP="00FE1C3D">
      <w:pPr>
        <w:pStyle w:val="Overskrift2"/>
      </w:pPr>
      <w:bookmarkStart w:id="342" w:name="_Toc20854430"/>
      <w:r>
        <w:t>Orange</w:t>
      </w:r>
      <w:bookmarkEnd w:id="342"/>
    </w:p>
    <w:p w14:paraId="51C163B3" w14:textId="77777777" w:rsidR="00FE1C3D" w:rsidRPr="00FE1C3D" w:rsidRDefault="00FE1C3D" w:rsidP="00FE1C3D">
      <w:pPr>
        <w:pStyle w:val="Heading2separationline"/>
      </w:pPr>
    </w:p>
    <w:p w14:paraId="78487E39" w14:textId="52D67D19" w:rsidR="00FE1C3D" w:rsidRDefault="00FE1C3D" w:rsidP="00FE1C3D">
      <w:pPr>
        <w:pStyle w:val="Brdtekst"/>
      </w:pPr>
      <w:r>
        <w:t xml:space="preserve">The probability of correct recognition of orange is usually not as high as that of red or yellow; moreover, when these colours subtend very small visual angles, orange and red, or orange and yellow, are very likely to be confused.  Hence, in considering signal colours that need to be recognized at a distance, orange does not provide a satisfactory additional colour to a system that includes red and yellow.  If orange is completely excluded from a system of signal colours for </w:t>
      </w:r>
      <w:r w:rsidR="003F1D86">
        <w:t>AtoN</w:t>
      </w:r>
      <w:r>
        <w:t>, the adjacent hue boundaries of red and yellow should remain as recommended in the Tables, since, otherwise, correct identification may not be made even at close ranges and the colours will not exhibit a reasonably consistent appearance world-wide.</w:t>
      </w:r>
    </w:p>
    <w:p w14:paraId="7434FA03" w14:textId="72E6C4AF" w:rsidR="00FE1C3D" w:rsidRDefault="00FE1C3D" w:rsidP="00E0075C">
      <w:pPr>
        <w:pStyle w:val="Brdtekst"/>
        <w:rPr>
          <w:rFonts w:asciiTheme="majorHAnsi" w:eastAsiaTheme="majorEastAsia" w:hAnsiTheme="majorHAnsi" w:cstheme="majorBidi"/>
          <w:b/>
          <w:bCs/>
          <w:caps/>
          <w:color w:val="407EC9"/>
          <w:sz w:val="24"/>
          <w:szCs w:val="24"/>
        </w:rPr>
      </w:pPr>
      <w:r>
        <w:t xml:space="preserve">Nevertheless, orange is probably the best ordinary colour for </w:t>
      </w:r>
      <w:proofErr w:type="spellStart"/>
      <w:r>
        <w:t>conspicuity</w:t>
      </w:r>
      <w:proofErr w:type="spellEnd"/>
      <w:r>
        <w:t xml:space="preserve"> against the sea, and it should preferably be reserved for those objects for which detection in the water is more important than recognition of their colours.  The objects that require this consideration are items of emergency equipment, such as life-jackets and life rafts.  The highest </w:t>
      </w:r>
      <w:proofErr w:type="spellStart"/>
      <w:r>
        <w:t>conspicuity</w:t>
      </w:r>
      <w:proofErr w:type="spellEnd"/>
      <w:r>
        <w:t xml:space="preserve"> will be obtained with fluorescent colours, and then fluorescent red-orange may be used and may, in some situations, be more conspicuous than fluorescent orange, but fluorescent red-orange is not likely to be seen as distinct from fluorescent red.</w:t>
      </w:r>
    </w:p>
    <w:p w14:paraId="190BB373" w14:textId="2E970F5C" w:rsidR="00FE1C3D" w:rsidRDefault="00FE1C3D" w:rsidP="00FE1C3D">
      <w:pPr>
        <w:pStyle w:val="Overskrift2"/>
      </w:pPr>
      <w:bookmarkStart w:id="343" w:name="_Toc20854431"/>
      <w:r>
        <w:t>Yellow and White</w:t>
      </w:r>
      <w:bookmarkEnd w:id="343"/>
    </w:p>
    <w:p w14:paraId="3129E085" w14:textId="77777777" w:rsidR="00FE1C3D" w:rsidRPr="00FE1C3D" w:rsidRDefault="00FE1C3D" w:rsidP="00FE1C3D">
      <w:pPr>
        <w:pStyle w:val="Heading2separationline"/>
      </w:pPr>
    </w:p>
    <w:p w14:paraId="70F00DB4" w14:textId="77777777" w:rsidR="00FE1C3D" w:rsidRDefault="00FE1C3D" w:rsidP="00FE1C3D">
      <w:pPr>
        <w:pStyle w:val="Brdtekst"/>
      </w:pPr>
      <w:r>
        <w:lastRenderedPageBreak/>
        <w:t xml:space="preserve">Discrimination between yellow and white is not practicable when they subtend very small visual angles, so they should not be considered as separate colours except for close viewing.  In particular, it would be inadvisable to create any circumstances that required unequivocal distinction between yellow and white in </w:t>
      </w:r>
      <w:proofErr w:type="spellStart"/>
      <w:r>
        <w:t>retroreflecting</w:t>
      </w:r>
      <w:proofErr w:type="spellEnd"/>
      <w:r>
        <w:t xml:space="preserve"> materials, whether by day or by night.</w:t>
      </w:r>
    </w:p>
    <w:p w14:paraId="444AA4CE" w14:textId="77777777" w:rsidR="00FE1C3D" w:rsidRDefault="00FE1C3D" w:rsidP="00FE1C3D">
      <w:pPr>
        <w:pStyle w:val="Brdtekst"/>
      </w:pPr>
      <w:r>
        <w:t>At sea, the probability of recognizing, or even detecting, white on its own will often be low.</w:t>
      </w:r>
    </w:p>
    <w:p w14:paraId="7EA15AC2" w14:textId="2F682AC5" w:rsidR="00FE1C3D" w:rsidRDefault="00FE1C3D" w:rsidP="00FE1C3D">
      <w:pPr>
        <w:pStyle w:val="Overskrift2"/>
      </w:pPr>
      <w:bookmarkStart w:id="344" w:name="_Ref464662700"/>
      <w:bookmarkStart w:id="345" w:name="_Toc20854432"/>
      <w:r>
        <w:t>Green</w:t>
      </w:r>
      <w:bookmarkEnd w:id="344"/>
      <w:bookmarkEnd w:id="345"/>
    </w:p>
    <w:p w14:paraId="4A3D8DC6" w14:textId="77777777" w:rsidR="00FE1C3D" w:rsidRPr="00FE1C3D" w:rsidRDefault="00FE1C3D" w:rsidP="00FE1C3D">
      <w:pPr>
        <w:pStyle w:val="Heading2separationline"/>
      </w:pPr>
    </w:p>
    <w:p w14:paraId="0F23C236" w14:textId="77777777" w:rsidR="00FE1C3D" w:rsidRDefault="00FE1C3D" w:rsidP="00FE1C3D">
      <w:pPr>
        <w:pStyle w:val="Brdtekst"/>
      </w:pPr>
      <w:r>
        <w:t>As an ordinary colour, green does not usually show well at sea.  However, colours of fluorescent green can be obtained with exceptionally high purities, and they will be very much more recognizable in most conditions.</w:t>
      </w:r>
    </w:p>
    <w:p w14:paraId="69DE3D4C" w14:textId="4EF12691" w:rsidR="00FE1C3D" w:rsidRDefault="00FE1C3D" w:rsidP="00FE1C3D">
      <w:pPr>
        <w:pStyle w:val="Brdtekst"/>
      </w:pPr>
      <w:r>
        <w:t xml:space="preserve">It may be desirable, if green is required as a background colour on a sign with symbols or alphanumeric characters, to use a special dark colour – for example, one having a value of luminance factor lower than the minimum value recommended in </w:t>
      </w:r>
      <w:r w:rsidR="00FE1497">
        <w:t>Table 1</w:t>
      </w:r>
      <w:r>
        <w:t>.  There is a possibility of confusing green with blue at the blue boundary of the green colour.  To avoid this, IALA has introduced an IALA preferred green zone.  This is shown on the chromaticity regions graph and associated tables.</w:t>
      </w:r>
    </w:p>
    <w:p w14:paraId="0DE288D8" w14:textId="3674C656" w:rsidR="00FE1C3D" w:rsidRDefault="00FE1C3D" w:rsidP="00FE1C3D">
      <w:pPr>
        <w:pStyle w:val="Overskrift2"/>
      </w:pPr>
      <w:bookmarkStart w:id="346" w:name="_Ref464662703"/>
      <w:bookmarkStart w:id="347" w:name="_Toc20854433"/>
      <w:r>
        <w:t>Blue</w:t>
      </w:r>
      <w:bookmarkEnd w:id="346"/>
      <w:bookmarkEnd w:id="347"/>
    </w:p>
    <w:p w14:paraId="38E9B02D" w14:textId="77777777" w:rsidR="00FE1C3D" w:rsidRPr="00FE1C3D" w:rsidRDefault="00FE1C3D" w:rsidP="00FE1C3D">
      <w:pPr>
        <w:pStyle w:val="Heading2separationline"/>
      </w:pPr>
    </w:p>
    <w:p w14:paraId="46A88017" w14:textId="77777777" w:rsidR="00FE1C3D" w:rsidRDefault="00FE1C3D" w:rsidP="00FE1C3D">
      <w:pPr>
        <w:pStyle w:val="Brdtekst"/>
      </w:pPr>
      <w:r>
        <w:t>On inland waterways, and in estuaries and harbours, where colours may be seen at close range, blue may prove to be a useful signal colour; but, at a distance, particularly at sea, it is unlikely to be easily recognized.</w:t>
      </w:r>
    </w:p>
    <w:p w14:paraId="4946BFFB" w14:textId="76B137C3" w:rsidR="00FE1C3D" w:rsidRDefault="00FE1C3D" w:rsidP="00FE1C3D">
      <w:pPr>
        <w:pStyle w:val="Brdtekst"/>
      </w:pPr>
      <w:r>
        <w:t xml:space="preserve">Although the recommended value of minimum luminance factor in </w:t>
      </w:r>
      <w:r w:rsidR="00FE1497">
        <w:t>Table 1</w:t>
      </w:r>
      <w:r>
        <w:t xml:space="preserve"> is 0.07, values significantly higher are attainable, and they should be required whenever possible if blue is to be seen alone.</w:t>
      </w:r>
    </w:p>
    <w:p w14:paraId="3A3FE0EB" w14:textId="77777777" w:rsidR="00FE1C3D" w:rsidRDefault="00FE1C3D" w:rsidP="00FE1C3D">
      <w:pPr>
        <w:pStyle w:val="Brdtekst"/>
      </w:pPr>
      <w:r>
        <w:t>It may be desirable, if blue is required as a background colour on signs with symbols or alphanumeric characters, to use a special dark colour, that is, one having a value of luminance factor lower than the minimum value recommended in Table 1.  In such circumstances, a value as low as 0.05 may be considered for this special dark blue, which should anyway have a chromaticity conforming with the specification for ordinary blue, and which should never be used alone anywhere as signal colour.</w:t>
      </w:r>
    </w:p>
    <w:p w14:paraId="3FA45DF4" w14:textId="78188D81" w:rsidR="00FE1C3D" w:rsidRDefault="00FE1C3D" w:rsidP="00FE1C3D">
      <w:pPr>
        <w:pStyle w:val="Overskrift2"/>
      </w:pPr>
      <w:bookmarkStart w:id="348" w:name="_Ref464662705"/>
      <w:bookmarkStart w:id="349" w:name="_Toc20854434"/>
      <w:r>
        <w:t>Black</w:t>
      </w:r>
      <w:bookmarkEnd w:id="348"/>
      <w:bookmarkEnd w:id="349"/>
    </w:p>
    <w:p w14:paraId="60F981ED" w14:textId="77777777" w:rsidR="00FE1C3D" w:rsidRPr="00FE1C3D" w:rsidRDefault="00FE1C3D" w:rsidP="00FE1C3D">
      <w:pPr>
        <w:pStyle w:val="Heading2separationline"/>
      </w:pPr>
    </w:p>
    <w:p w14:paraId="1FB53787" w14:textId="4A4D41C4" w:rsidR="00FE1C3D" w:rsidRDefault="00FE1C3D" w:rsidP="00FE1C3D">
      <w:pPr>
        <w:pStyle w:val="Brdtekst"/>
      </w:pPr>
      <w:r>
        <w:t xml:space="preserve">A maximum value of 0.03, as specified in </w:t>
      </w:r>
      <w:r w:rsidR="00FE1497">
        <w:t>Table 1</w:t>
      </w:r>
      <w:r>
        <w:t>, is recommended for the luminance factor of ordinary black if surfaces are glossy, but, if surfaces are matt or semi-matt, then it may be necessary to allow a maximum value of 0.04 although the probability of correct recognition will thereby be lowered.</w:t>
      </w:r>
    </w:p>
    <w:p w14:paraId="44543E75" w14:textId="0D9A8ECF" w:rsidR="007B1DDB" w:rsidRDefault="00F67D4E" w:rsidP="00FE1C3D">
      <w:pPr>
        <w:pStyle w:val="Overskrift1"/>
        <w:rPr>
          <w:ins w:id="350" w:author="Hermann.Frank" w:date="2020-05-06T08:51:00Z"/>
        </w:rPr>
      </w:pPr>
      <w:bookmarkStart w:id="351" w:name="_Toc20854435"/>
      <w:ins w:id="352" w:author="Hermann.Frank" w:date="2020-05-06T08:24:00Z">
        <w:r>
          <w:t xml:space="preserve">Persistence </w:t>
        </w:r>
      </w:ins>
      <w:ins w:id="353" w:author="Hermann.Frank" w:date="2020-05-06T08:25:00Z">
        <w:r w:rsidR="00AF6005">
          <w:t xml:space="preserve">of </w:t>
        </w:r>
      </w:ins>
      <w:ins w:id="354" w:author="Hermann.Frank" w:date="2020-05-06T08:51:00Z">
        <w:r w:rsidR="00177078">
          <w:t>colour appearance</w:t>
        </w:r>
      </w:ins>
    </w:p>
    <w:p w14:paraId="7D654920" w14:textId="3CBA705A" w:rsidR="00177078" w:rsidRDefault="00177078">
      <w:pPr>
        <w:pStyle w:val="Heading1separatationline"/>
        <w:rPr>
          <w:ins w:id="355" w:author="Hermann.Frank" w:date="2020-05-06T08:51:00Z"/>
        </w:rPr>
        <w:pPrChange w:id="356" w:author="Hermann.Frank" w:date="2020-05-06T08:51:00Z">
          <w:pPr>
            <w:pStyle w:val="Overskrift1"/>
          </w:pPr>
        </w:pPrChange>
      </w:pPr>
    </w:p>
    <w:p w14:paraId="0BB36455" w14:textId="424D9D7E" w:rsidR="00445427" w:rsidRDefault="0081364B">
      <w:pPr>
        <w:pStyle w:val="Brdtekst"/>
        <w:rPr>
          <w:ins w:id="357" w:author="Jørgen Steen Royal Petersen" w:date="2020-05-13T16:14:00Z"/>
        </w:rPr>
        <w:pPrChange w:id="358" w:author="Hermann.Frank" w:date="2020-05-06T08:51:00Z">
          <w:pPr>
            <w:pStyle w:val="Overskrift1"/>
          </w:pPr>
        </w:pPrChange>
      </w:pPr>
      <w:ins w:id="359" w:author="Jørgen Steen Royal Petersen" w:date="2020-05-13T16:04:00Z">
        <w:r>
          <w:t xml:space="preserve">During operational use the coloured surface </w:t>
        </w:r>
      </w:ins>
      <w:ins w:id="360" w:author="Jørgen Steen Royal Petersen" w:date="2020-05-13T16:05:00Z">
        <w:r w:rsidR="00330123">
          <w:t>of a Marine</w:t>
        </w:r>
        <w:r>
          <w:t xml:space="preserve"> AtoN </w:t>
        </w:r>
      </w:ins>
      <w:ins w:id="361" w:author="Jørgen Steen Royal Petersen" w:date="2020-05-13T16:04:00Z">
        <w:r>
          <w:t>is effected</w:t>
        </w:r>
      </w:ins>
      <w:ins w:id="362" w:author="Jørgen Steen Royal Petersen" w:date="2020-05-13T16:05:00Z">
        <w:r>
          <w:t xml:space="preserve"> by several factors which can have more and less influence on the </w:t>
        </w:r>
      </w:ins>
      <w:ins w:id="363" w:author="Jørgen Steen Royal Petersen" w:date="2020-05-13T16:21:00Z">
        <w:r w:rsidR="005F6AC8">
          <w:t>visual performance</w:t>
        </w:r>
      </w:ins>
      <w:ins w:id="364" w:author="Jørgen Steen Royal Petersen" w:date="2020-05-13T16:09:00Z">
        <w:r w:rsidR="00445427">
          <w:t>.</w:t>
        </w:r>
      </w:ins>
      <w:ins w:id="365" w:author="Jørgen Steen Royal Petersen" w:date="2020-05-13T16:22:00Z">
        <w:r w:rsidR="005F6AC8">
          <w:t xml:space="preserve"> </w:t>
        </w:r>
      </w:ins>
      <w:ins w:id="366" w:author="Jørgen Steen Royal Petersen" w:date="2020-05-13T16:19:00Z">
        <w:r w:rsidR="005F6AC8">
          <w:t xml:space="preserve"> </w:t>
        </w:r>
      </w:ins>
    </w:p>
    <w:p w14:paraId="47A89C3E" w14:textId="77777777" w:rsidR="005F6AC8" w:rsidRDefault="005F6AC8">
      <w:pPr>
        <w:pStyle w:val="Overskrift2"/>
        <w:rPr>
          <w:ins w:id="367" w:author="Jørgen Steen Royal Petersen" w:date="2020-05-13T16:26:00Z"/>
        </w:rPr>
        <w:pPrChange w:id="368" w:author="Jørgen Steen Royal Petersen" w:date="2020-05-13T16:14:00Z">
          <w:pPr>
            <w:pStyle w:val="Overskrift1"/>
          </w:pPr>
        </w:pPrChange>
      </w:pPr>
      <w:ins w:id="369" w:author="Jørgen Steen Royal Petersen" w:date="2020-05-13T16:26:00Z">
        <w:r>
          <w:t>Dirt covering the surface</w:t>
        </w:r>
      </w:ins>
    </w:p>
    <w:p w14:paraId="44839405" w14:textId="77777777" w:rsidR="006676F8" w:rsidRDefault="005F6AC8">
      <w:pPr>
        <w:pStyle w:val="Brdtekst"/>
        <w:rPr>
          <w:ins w:id="370" w:author="Jørgen Steen Royal Petersen" w:date="2020-05-13T16:37:00Z"/>
        </w:rPr>
        <w:pPrChange w:id="371" w:author="Jørgen Steen Royal Petersen" w:date="2020-05-13T23:03:00Z">
          <w:pPr>
            <w:pStyle w:val="Overskrift1"/>
          </w:pPr>
        </w:pPrChange>
      </w:pPr>
      <w:ins w:id="372" w:author="Jørgen Steen Royal Petersen" w:date="2020-05-13T16:28:00Z">
        <w:r>
          <w:t xml:space="preserve">Marine fouling and bird lime </w:t>
        </w:r>
      </w:ins>
      <w:ins w:id="373" w:author="Jørgen Steen Royal Petersen" w:date="2020-05-13T16:29:00Z">
        <w:r w:rsidR="006676F8">
          <w:t xml:space="preserve">are well-known dirt covering issues </w:t>
        </w:r>
      </w:ins>
      <w:ins w:id="374" w:author="Jørgen Steen Royal Petersen" w:date="2020-05-13T16:32:00Z">
        <w:r w:rsidR="006676F8">
          <w:t xml:space="preserve">on buoys </w:t>
        </w:r>
      </w:ins>
      <w:ins w:id="375" w:author="Jørgen Steen Royal Petersen" w:date="2020-05-13T16:29:00Z">
        <w:r w:rsidR="006676F8">
          <w:t>but</w:t>
        </w:r>
      </w:ins>
      <w:ins w:id="376" w:author="Jørgen Steen Royal Petersen" w:date="2020-05-13T16:32:00Z">
        <w:r w:rsidR="006676F8">
          <w:t xml:space="preserve"> salt deposits from sea water and industrial air </w:t>
        </w:r>
      </w:ins>
      <w:ins w:id="377" w:author="Jørgen Steen Royal Petersen" w:date="2020-05-13T16:33:00Z">
        <w:r w:rsidR="006676F8">
          <w:t xml:space="preserve">bourn </w:t>
        </w:r>
      </w:ins>
      <w:ins w:id="378" w:author="Jørgen Steen Royal Petersen" w:date="2020-05-13T16:34:00Z">
        <w:r w:rsidR="006676F8">
          <w:t xml:space="preserve">pollutions can </w:t>
        </w:r>
      </w:ins>
      <w:ins w:id="379" w:author="Jørgen Steen Royal Petersen" w:date="2020-05-13T16:36:00Z">
        <w:r w:rsidR="006676F8">
          <w:t xml:space="preserve">also </w:t>
        </w:r>
      </w:ins>
      <w:ins w:id="380" w:author="Jørgen Steen Royal Petersen" w:date="2020-05-13T16:34:00Z">
        <w:r w:rsidR="006676F8">
          <w:t>have impact</w:t>
        </w:r>
      </w:ins>
      <w:ins w:id="381" w:author="Jørgen Steen Royal Petersen" w:date="2020-05-13T16:36:00Z">
        <w:r w:rsidR="006676F8">
          <w:t>s</w:t>
        </w:r>
      </w:ins>
      <w:ins w:id="382" w:author="Jørgen Steen Royal Petersen" w:date="2020-05-13T16:34:00Z">
        <w:r w:rsidR="006676F8">
          <w:t xml:space="preserve"> on the </w:t>
        </w:r>
      </w:ins>
      <w:ins w:id="383" w:author="Jørgen Steen Royal Petersen" w:date="2020-05-13T16:35:00Z">
        <w:r w:rsidR="006676F8">
          <w:t xml:space="preserve">visual performance </w:t>
        </w:r>
      </w:ins>
      <w:ins w:id="384" w:author="Jørgen Steen Royal Petersen" w:date="2020-05-13T16:36:00Z">
        <w:r w:rsidR="006676F8">
          <w:t>of the AtoN</w:t>
        </w:r>
      </w:ins>
      <w:ins w:id="385" w:author="Jørgen Steen Royal Petersen" w:date="2020-05-13T16:37:00Z">
        <w:r w:rsidR="006676F8">
          <w:t xml:space="preserve">. </w:t>
        </w:r>
      </w:ins>
    </w:p>
    <w:p w14:paraId="7CB03EC3" w14:textId="107D761B" w:rsidR="008522B5" w:rsidRDefault="00D562AD">
      <w:pPr>
        <w:pStyle w:val="Brdtekst"/>
        <w:rPr>
          <w:ins w:id="386" w:author="Jørgen Steen Royal Petersen" w:date="2020-05-13T16:45:00Z"/>
        </w:rPr>
        <w:pPrChange w:id="387" w:author="Jørgen Steen Royal Petersen" w:date="2020-05-13T23:03:00Z">
          <w:pPr>
            <w:pStyle w:val="Overskrift1"/>
          </w:pPr>
        </w:pPrChange>
      </w:pPr>
      <w:ins w:id="388" w:author="Jørgen Steen Royal Petersen" w:date="2020-05-13T17:07:00Z">
        <w:r>
          <w:t>Use of a</w:t>
        </w:r>
      </w:ins>
      <w:ins w:id="389" w:author="Jørgen Steen Royal Petersen" w:date="2020-05-13T16:38:00Z">
        <w:r w:rsidR="008522B5">
          <w:t>nti-fouling paint</w:t>
        </w:r>
      </w:ins>
      <w:ins w:id="390" w:author="Jørgen Steen Royal Petersen" w:date="2020-05-13T16:42:00Z">
        <w:r w:rsidR="008522B5">
          <w:t xml:space="preserve"> and </w:t>
        </w:r>
      </w:ins>
      <w:ins w:id="391" w:author="Jørgen Steen Royal Petersen" w:date="2020-05-13T16:46:00Z">
        <w:r w:rsidR="008522B5">
          <w:t xml:space="preserve">if possible </w:t>
        </w:r>
      </w:ins>
      <w:ins w:id="392" w:author="Jørgen Steen Royal Petersen" w:date="2020-05-13T16:44:00Z">
        <w:r w:rsidR="008522B5">
          <w:t xml:space="preserve">regularly </w:t>
        </w:r>
      </w:ins>
      <w:ins w:id="393" w:author="Jørgen Steen Royal Petersen" w:date="2020-05-13T16:42:00Z">
        <w:r w:rsidR="008522B5">
          <w:t>use of high pressure cleaners</w:t>
        </w:r>
      </w:ins>
      <w:ins w:id="394" w:author="Jørgen Steen Royal Petersen" w:date="2020-05-13T16:44:00Z">
        <w:r w:rsidR="008522B5">
          <w:t xml:space="preserve"> are recommended</w:t>
        </w:r>
      </w:ins>
      <w:ins w:id="395" w:author="Jørgen Steen Royal Petersen" w:date="2020-05-13T16:45:00Z">
        <w:r w:rsidR="008522B5">
          <w:t>.</w:t>
        </w:r>
      </w:ins>
    </w:p>
    <w:p w14:paraId="439A5A33" w14:textId="77777777" w:rsidR="008522B5" w:rsidRDefault="008522B5">
      <w:pPr>
        <w:pStyle w:val="Overskrift2"/>
        <w:rPr>
          <w:ins w:id="396" w:author="Jørgen Steen Royal Petersen" w:date="2020-05-13T16:45:00Z"/>
        </w:rPr>
        <w:pPrChange w:id="397" w:author="Jørgen Steen Royal Petersen" w:date="2020-05-13T16:45:00Z">
          <w:pPr>
            <w:pStyle w:val="Overskrift1"/>
          </w:pPr>
        </w:pPrChange>
      </w:pPr>
      <w:ins w:id="398" w:author="Jørgen Steen Royal Petersen" w:date="2020-05-13T16:45:00Z">
        <w:r>
          <w:t>mechanical abrasion</w:t>
        </w:r>
      </w:ins>
    </w:p>
    <w:p w14:paraId="4B118B3F" w14:textId="4975E435" w:rsidR="00D562AD" w:rsidRDefault="008522B5">
      <w:pPr>
        <w:pStyle w:val="Brdtekst"/>
        <w:rPr>
          <w:ins w:id="399" w:author="Jørgen Steen Royal Petersen" w:date="2020-05-13T17:05:00Z"/>
        </w:rPr>
        <w:pPrChange w:id="400" w:author="Jørgen Steen Royal Petersen" w:date="2020-05-13T23:03:00Z">
          <w:pPr>
            <w:pStyle w:val="Overskrift1"/>
          </w:pPr>
        </w:pPrChange>
      </w:pPr>
      <w:ins w:id="401" w:author="Jørgen Steen Royal Petersen" w:date="2020-05-13T16:47:00Z">
        <w:r>
          <w:t xml:space="preserve">Mechanical abrasion </w:t>
        </w:r>
      </w:ins>
      <w:ins w:id="402" w:author="Jørgen Steen Royal Petersen" w:date="2020-05-13T16:49:00Z">
        <w:r w:rsidR="00A147E2">
          <w:t xml:space="preserve">occurs often </w:t>
        </w:r>
      </w:ins>
      <w:ins w:id="403" w:author="Jørgen Steen Royal Petersen" w:date="2020-05-13T16:57:00Z">
        <w:r w:rsidR="00A147E2">
          <w:t xml:space="preserve">on painted buoys </w:t>
        </w:r>
      </w:ins>
      <w:ins w:id="404" w:author="Jørgen Steen Royal Petersen" w:date="2020-05-13T16:49:00Z">
        <w:r w:rsidR="00A147E2">
          <w:t xml:space="preserve">when vessels passing too close to the AtoN and </w:t>
        </w:r>
      </w:ins>
      <w:ins w:id="405" w:author="Jørgen Steen Royal Petersen" w:date="2020-05-13T16:57:00Z">
        <w:r w:rsidR="00A147E2">
          <w:t xml:space="preserve">make </w:t>
        </w:r>
      </w:ins>
      <w:ins w:id="406" w:author="Jørgen Steen Royal Petersen" w:date="2020-05-13T16:54:00Z">
        <w:r w:rsidR="00A147E2">
          <w:t xml:space="preserve">scratches </w:t>
        </w:r>
      </w:ins>
      <w:ins w:id="407" w:author="Jørgen Steen Royal Petersen" w:date="2020-08-21T07:25:00Z">
        <w:r w:rsidR="009728F9">
          <w:t xml:space="preserve">and dents </w:t>
        </w:r>
      </w:ins>
      <w:ins w:id="408" w:author="Jørgen Steen Royal Petersen" w:date="2020-05-13T16:57:00Z">
        <w:r w:rsidR="00A147E2">
          <w:t>in the surface</w:t>
        </w:r>
      </w:ins>
      <w:ins w:id="409" w:author="Jørgen Steen Royal Petersen" w:date="2020-05-13T16:58:00Z">
        <w:r w:rsidR="00A147E2">
          <w:t xml:space="preserve">. </w:t>
        </w:r>
      </w:ins>
      <w:ins w:id="410" w:author="Jørgen Steen Royal Petersen" w:date="2020-05-13T17:00:00Z">
        <w:r w:rsidR="00D562AD">
          <w:t>The surface of p</w:t>
        </w:r>
      </w:ins>
      <w:ins w:id="411" w:author="Jørgen Steen Royal Petersen" w:date="2020-05-13T16:58:00Z">
        <w:r w:rsidR="00A147E2">
          <w:t xml:space="preserve">lastic </w:t>
        </w:r>
        <w:r w:rsidR="00D562AD">
          <w:t xml:space="preserve">buoys are more </w:t>
        </w:r>
      </w:ins>
      <w:ins w:id="412" w:author="Jørgen Steen Royal Petersen" w:date="2020-05-13T17:00:00Z">
        <w:r w:rsidR="00D562AD">
          <w:t xml:space="preserve">resistance against mechanical abrasions due to the fact that </w:t>
        </w:r>
      </w:ins>
      <w:ins w:id="413" w:author="Jørgen Steen Royal Petersen" w:date="2020-05-13T17:03:00Z">
        <w:r w:rsidR="00D562AD">
          <w:t>the</w:t>
        </w:r>
      </w:ins>
      <w:ins w:id="414" w:author="Jørgen Steen Royal Petersen" w:date="2020-05-13T17:04:00Z">
        <w:r w:rsidR="00D562AD">
          <w:t xml:space="preserve"> material of the buoy is </w:t>
        </w:r>
      </w:ins>
      <w:ins w:id="415" w:author="Jørgen Steen Royal Petersen" w:date="2020-05-13T17:03:00Z">
        <w:r w:rsidR="00D562AD">
          <w:t>dyed</w:t>
        </w:r>
      </w:ins>
      <w:ins w:id="416" w:author="Jørgen Steen Royal Petersen" w:date="2020-05-13T17:05:00Z">
        <w:r w:rsidR="00D562AD">
          <w:t xml:space="preserve"> by the</w:t>
        </w:r>
      </w:ins>
      <w:ins w:id="417" w:author="Jørgen Steen Royal Petersen" w:date="2020-05-13T20:05:00Z">
        <w:r w:rsidR="00534498">
          <w:t xml:space="preserve"> </w:t>
        </w:r>
      </w:ins>
      <w:ins w:id="418" w:author="Jørgen Steen Royal Petersen" w:date="2020-05-13T22:51:00Z">
        <w:r w:rsidR="00330123">
          <w:t>same colour</w:t>
        </w:r>
      </w:ins>
      <w:ins w:id="419" w:author="Jørgen Steen Royal Petersen" w:date="2020-05-13T20:05:00Z">
        <w:r w:rsidR="00534498">
          <w:t xml:space="preserve"> as the surface</w:t>
        </w:r>
      </w:ins>
      <w:ins w:id="420" w:author="Jørgen Steen Royal Petersen" w:date="2020-05-13T17:05:00Z">
        <w:r w:rsidR="00D562AD">
          <w:t>.</w:t>
        </w:r>
      </w:ins>
    </w:p>
    <w:p w14:paraId="71D5EDB7" w14:textId="77777777" w:rsidR="00D562AD" w:rsidRDefault="00D562AD">
      <w:pPr>
        <w:pStyle w:val="Overskrift2"/>
        <w:rPr>
          <w:ins w:id="421" w:author="Jørgen Steen Royal Petersen" w:date="2020-05-13T17:06:00Z"/>
        </w:rPr>
        <w:pPrChange w:id="422" w:author="Jørgen Steen Royal Petersen" w:date="2020-05-13T17:05:00Z">
          <w:pPr>
            <w:pStyle w:val="Overskrift1"/>
          </w:pPr>
        </w:pPrChange>
      </w:pPr>
      <w:ins w:id="423" w:author="Jørgen Steen Royal Petersen" w:date="2020-05-13T17:06:00Z">
        <w:r>
          <w:lastRenderedPageBreak/>
          <w:t>mechanical stress</w:t>
        </w:r>
      </w:ins>
    </w:p>
    <w:p w14:paraId="47842C9D" w14:textId="7E8D3640" w:rsidR="00D04E53" w:rsidRDefault="00D562AD">
      <w:pPr>
        <w:pStyle w:val="Brdtekst"/>
        <w:rPr>
          <w:ins w:id="424" w:author="Jørgen Steen Royal Petersen" w:date="2020-05-13T22:39:00Z"/>
        </w:rPr>
        <w:pPrChange w:id="425" w:author="Jørgen Steen Royal Petersen" w:date="2020-05-13T23:03:00Z">
          <w:pPr>
            <w:pStyle w:val="Overskrift1"/>
          </w:pPr>
        </w:pPrChange>
      </w:pPr>
      <w:ins w:id="426" w:author="Jørgen Steen Royal Petersen" w:date="2020-05-13T17:08:00Z">
        <w:r>
          <w:t xml:space="preserve">Mechanical stress </w:t>
        </w:r>
      </w:ins>
      <w:ins w:id="427" w:author="Jørgen Steen Royal Petersen" w:date="2020-05-13T20:10:00Z">
        <w:r w:rsidR="00534498">
          <w:t xml:space="preserve">which </w:t>
        </w:r>
      </w:ins>
      <w:ins w:id="428" w:author="Jørgen Steen Royal Petersen" w:date="2020-05-13T17:39:00Z">
        <w:r w:rsidR="00343F09">
          <w:t>effecting</w:t>
        </w:r>
      </w:ins>
      <w:ins w:id="429" w:author="Jørgen Steen Royal Petersen" w:date="2020-05-13T17:38:00Z">
        <w:r w:rsidR="00343F09">
          <w:t xml:space="preserve"> </w:t>
        </w:r>
      </w:ins>
      <w:ins w:id="430" w:author="Jørgen Steen Royal Petersen" w:date="2020-05-13T17:39:00Z">
        <w:r w:rsidR="00343F09">
          <w:t xml:space="preserve">colour fading </w:t>
        </w:r>
      </w:ins>
      <w:ins w:id="431" w:author="Jørgen Steen Royal Petersen" w:date="2020-05-13T17:40:00Z">
        <w:r w:rsidR="00343F09">
          <w:t xml:space="preserve">is </w:t>
        </w:r>
      </w:ins>
      <w:ins w:id="432" w:author="Jørgen Steen Royal Petersen" w:date="2020-05-13T17:12:00Z">
        <w:r w:rsidR="00B913BB">
          <w:t xml:space="preserve">mainly </w:t>
        </w:r>
      </w:ins>
      <w:ins w:id="433" w:author="Jørgen Steen Royal Petersen" w:date="2020-05-13T17:40:00Z">
        <w:r w:rsidR="00343F09">
          <w:t xml:space="preserve">seen </w:t>
        </w:r>
      </w:ins>
      <w:ins w:id="434" w:author="Jørgen Steen Royal Petersen" w:date="2020-05-13T17:12:00Z">
        <w:r w:rsidR="00B913BB">
          <w:t>in material of plastic buoys</w:t>
        </w:r>
      </w:ins>
      <w:ins w:id="435" w:author="Jørgen Steen Royal Petersen" w:date="2020-05-13T20:07:00Z">
        <w:r w:rsidR="00534498">
          <w:t xml:space="preserve"> where </w:t>
        </w:r>
      </w:ins>
      <w:ins w:id="436" w:author="Jørgen Steen Royal Petersen" w:date="2020-05-13T23:04:00Z">
        <w:r w:rsidR="00EA7942">
          <w:t>loss of ductility</w:t>
        </w:r>
      </w:ins>
      <w:ins w:id="437" w:author="Jørgen Steen Royal Petersen" w:date="2020-05-13T23:05:00Z">
        <w:r w:rsidR="00EA7942">
          <w:t xml:space="preserve"> </w:t>
        </w:r>
      </w:ins>
      <w:ins w:id="438" w:author="Jørgen Steen Royal Petersen" w:date="2020-05-13T20:07:00Z">
        <w:r w:rsidR="00534498">
          <w:t>of the materiel</w:t>
        </w:r>
      </w:ins>
      <w:ins w:id="439" w:author="Jørgen Steen Royal Petersen" w:date="2020-05-13T20:09:00Z">
        <w:r w:rsidR="00330123">
          <w:t xml:space="preserve"> can cause</w:t>
        </w:r>
        <w:r w:rsidR="00534498">
          <w:t xml:space="preserve"> </w:t>
        </w:r>
      </w:ins>
      <w:ins w:id="440" w:author="Jørgen Steen Royal Petersen" w:date="2020-05-13T20:10:00Z">
        <w:r w:rsidR="00534498">
          <w:t>whitening</w:t>
        </w:r>
      </w:ins>
      <w:ins w:id="441" w:author="Jørgen Steen Royal Petersen" w:date="2020-05-13T20:09:00Z">
        <w:r w:rsidR="00534498">
          <w:t xml:space="preserve"> of the </w:t>
        </w:r>
      </w:ins>
      <w:ins w:id="442" w:author="Jørgen Steen Royal Petersen" w:date="2020-05-13T20:10:00Z">
        <w:r w:rsidR="00534498">
          <w:t>material</w:t>
        </w:r>
      </w:ins>
      <w:ins w:id="443" w:author="Jørgen Steen Royal Petersen" w:date="2020-05-13T20:11:00Z">
        <w:r w:rsidR="00534498">
          <w:t xml:space="preserve"> </w:t>
        </w:r>
      </w:ins>
      <w:ins w:id="444" w:author="Jørgen Steen Royal Petersen" w:date="2020-05-13T20:12:00Z">
        <w:r w:rsidR="00534498">
          <w:t>resulting</w:t>
        </w:r>
      </w:ins>
      <w:ins w:id="445" w:author="Jørgen Steen Royal Petersen" w:date="2020-05-13T20:11:00Z">
        <w:r w:rsidR="00534498">
          <w:t xml:space="preserve"> </w:t>
        </w:r>
      </w:ins>
      <w:ins w:id="446" w:author="Jørgen Steen Royal Petersen" w:date="2020-05-13T20:12:00Z">
        <w:r w:rsidR="00534498">
          <w:t xml:space="preserve">in </w:t>
        </w:r>
      </w:ins>
      <w:ins w:id="447" w:author="Jørgen Steen Royal Petersen" w:date="2020-05-13T20:13:00Z">
        <w:r w:rsidR="003360A8">
          <w:t>colour fading of the surface.</w:t>
        </w:r>
      </w:ins>
    </w:p>
    <w:p w14:paraId="45DBECEB" w14:textId="13209C99" w:rsidR="00330123" w:rsidRDefault="00D04E53">
      <w:pPr>
        <w:pStyle w:val="Brdtekst"/>
        <w:rPr>
          <w:ins w:id="448" w:author="Jørgen Steen Royal Petersen" w:date="2020-05-13T22:48:00Z"/>
        </w:rPr>
        <w:pPrChange w:id="449" w:author="Jørgen Steen Royal Petersen" w:date="2020-05-13T23:03:00Z">
          <w:pPr>
            <w:pStyle w:val="Overskrift1"/>
          </w:pPr>
        </w:pPrChange>
      </w:pPr>
      <w:ins w:id="450" w:author="Jørgen Steen Royal Petersen" w:date="2020-05-13T22:39:00Z">
        <w:r>
          <w:t xml:space="preserve">On steel buoys these changes in the surface </w:t>
        </w:r>
      </w:ins>
      <w:ins w:id="451" w:author="Jørgen Steen Royal Petersen" w:date="2020-05-13T22:40:00Z">
        <w:r>
          <w:t xml:space="preserve">are </w:t>
        </w:r>
      </w:ins>
      <w:ins w:id="452" w:author="Jørgen Steen Royal Petersen" w:date="2020-05-13T22:39:00Z">
        <w:r>
          <w:t>not seen</w:t>
        </w:r>
      </w:ins>
      <w:ins w:id="453" w:author="Jørgen Steen Royal Petersen" w:date="2020-05-13T22:40:00Z">
        <w:r>
          <w:t xml:space="preserve"> but </w:t>
        </w:r>
      </w:ins>
      <w:ins w:id="454" w:author="Jørgen Steen Royal Petersen" w:date="2020-05-13T22:41:00Z">
        <w:r>
          <w:t>difference</w:t>
        </w:r>
      </w:ins>
      <w:ins w:id="455" w:author="Jørgen Steen Royal Petersen" w:date="2020-05-13T22:40:00Z">
        <w:r>
          <w:t xml:space="preserve"> in</w:t>
        </w:r>
      </w:ins>
      <w:ins w:id="456" w:author="Jørgen Steen Royal Petersen" w:date="2020-05-13T22:42:00Z">
        <w:r>
          <w:t xml:space="preserve"> the coefficient of expansions between steel and the paint</w:t>
        </w:r>
      </w:ins>
      <w:ins w:id="457" w:author="Jørgen Steen Royal Petersen" w:date="2020-05-13T22:46:00Z">
        <w:r>
          <w:t>ed</w:t>
        </w:r>
      </w:ins>
      <w:ins w:id="458" w:author="Jørgen Steen Royal Petersen" w:date="2020-05-13T22:42:00Z">
        <w:r>
          <w:t xml:space="preserve"> </w:t>
        </w:r>
      </w:ins>
      <w:ins w:id="459" w:author="Jørgen Steen Royal Petersen" w:date="2020-05-13T22:53:00Z">
        <w:r w:rsidR="00330123">
          <w:t xml:space="preserve">cover of </w:t>
        </w:r>
      </w:ins>
      <w:ins w:id="460" w:author="Jørgen Steen Royal Petersen" w:date="2020-05-13T22:42:00Z">
        <w:r>
          <w:t xml:space="preserve">surface can </w:t>
        </w:r>
      </w:ins>
      <w:ins w:id="461" w:author="Jørgen Steen Royal Petersen" w:date="2020-05-13T22:43:00Z">
        <w:r>
          <w:t>perform</w:t>
        </w:r>
      </w:ins>
      <w:ins w:id="462" w:author="Jørgen Steen Royal Petersen" w:date="2020-05-13T22:44:00Z">
        <w:r>
          <w:t xml:space="preserve"> cracks in the surface which effect </w:t>
        </w:r>
      </w:ins>
      <w:ins w:id="463" w:author="Jørgen Steen Royal Petersen" w:date="2020-05-13T22:48:00Z">
        <w:r>
          <w:t>fading</w:t>
        </w:r>
      </w:ins>
      <w:ins w:id="464" w:author="Jørgen Steen Royal Petersen" w:date="2020-05-13T22:44:00Z">
        <w:r>
          <w:t xml:space="preserve"> </w:t>
        </w:r>
      </w:ins>
      <w:ins w:id="465" w:author="Jørgen Steen Royal Petersen" w:date="2020-09-02T21:27:00Z">
        <w:r w:rsidR="00BD4564">
          <w:t xml:space="preserve">and degradation </w:t>
        </w:r>
      </w:ins>
      <w:ins w:id="466" w:author="Jørgen Steen Royal Petersen" w:date="2020-05-13T22:44:00Z">
        <w:r>
          <w:t>of the surface colour</w:t>
        </w:r>
      </w:ins>
      <w:ins w:id="467" w:author="Jørgen Steen Royal Petersen" w:date="2020-05-13T22:48:00Z">
        <w:r w:rsidR="00330123">
          <w:t>.</w:t>
        </w:r>
      </w:ins>
    </w:p>
    <w:p w14:paraId="558F3FB3" w14:textId="77777777" w:rsidR="00330123" w:rsidRDefault="00330123">
      <w:pPr>
        <w:pStyle w:val="Brdtekst"/>
        <w:rPr>
          <w:ins w:id="468" w:author="Jørgen Steen Royal Petersen" w:date="2020-05-13T22:48:00Z"/>
        </w:rPr>
        <w:pPrChange w:id="469" w:author="Jørgen Steen Royal Petersen" w:date="2020-05-13T23:03:00Z">
          <w:pPr>
            <w:pStyle w:val="Overskrift1"/>
          </w:pPr>
        </w:pPrChange>
      </w:pPr>
    </w:p>
    <w:p w14:paraId="13A5A78B" w14:textId="77777777" w:rsidR="00330123" w:rsidRDefault="00330123">
      <w:pPr>
        <w:pStyle w:val="Overskrift2"/>
        <w:rPr>
          <w:ins w:id="470" w:author="Jørgen Steen Royal Petersen" w:date="2020-05-13T22:48:00Z"/>
        </w:rPr>
        <w:pPrChange w:id="471" w:author="Jørgen Steen Royal Petersen" w:date="2020-05-13T22:48:00Z">
          <w:pPr>
            <w:pStyle w:val="Overskrift1"/>
          </w:pPr>
        </w:pPrChange>
      </w:pPr>
      <w:ins w:id="472" w:author="Jørgen Steen Royal Petersen" w:date="2020-05-13T22:48:00Z">
        <w:r>
          <w:t>Pigment degradation</w:t>
        </w:r>
      </w:ins>
    </w:p>
    <w:p w14:paraId="59648E95" w14:textId="77777777" w:rsidR="00330123" w:rsidRPr="00153A13" w:rsidRDefault="00330123">
      <w:pPr>
        <w:pStyle w:val="Brdtekst"/>
        <w:rPr>
          <w:ins w:id="473" w:author="Jørgen Steen Royal Petersen" w:date="2020-05-13T22:55:00Z"/>
        </w:rPr>
        <w:pPrChange w:id="474" w:author="Jørgen Steen Royal Petersen" w:date="2020-05-14T08:05:00Z">
          <w:pPr/>
        </w:pPrChange>
      </w:pPr>
      <w:ins w:id="475" w:author="Jørgen Steen Royal Petersen" w:date="2020-05-13T22:55:00Z">
        <w:r w:rsidRPr="00153A13">
          <w:t>Degradation of plastics due to ultraviolet (UV) light must be considered. The type of plastic material</w:t>
        </w:r>
      </w:ins>
    </w:p>
    <w:p w14:paraId="01BECFD0" w14:textId="7D5F5EB5" w:rsidR="00330123" w:rsidRPr="00153A13" w:rsidRDefault="00330123">
      <w:pPr>
        <w:pStyle w:val="Brdtekst"/>
        <w:rPr>
          <w:ins w:id="476" w:author="Jørgen Steen Royal Petersen" w:date="2020-05-13T22:55:00Z"/>
        </w:rPr>
        <w:pPrChange w:id="477" w:author="Jørgen Steen Royal Petersen" w:date="2020-05-14T08:05:00Z">
          <w:pPr/>
        </w:pPrChange>
      </w:pPr>
      <w:proofErr w:type="gramStart"/>
      <w:ins w:id="478" w:author="Jørgen Steen Royal Petersen" w:date="2020-05-13T22:55:00Z">
        <w:r w:rsidRPr="00153A13">
          <w:t>selected</w:t>
        </w:r>
        <w:proofErr w:type="gramEnd"/>
        <w:r w:rsidRPr="00153A13">
          <w:t xml:space="preserve"> and the addition of UV inhibitors used to protect the plastic will impact the design life</w:t>
        </w:r>
      </w:ins>
      <w:ins w:id="479" w:author="Jørgen Steen Royal Petersen" w:date="2020-05-14T08:08:00Z">
        <w:r w:rsidR="00153A13">
          <w:t xml:space="preserve"> of the coloured surface</w:t>
        </w:r>
      </w:ins>
      <w:ins w:id="480" w:author="Jørgen Steen Royal Petersen" w:date="2020-05-13T22:55:00Z">
        <w:r w:rsidRPr="00153A13">
          <w:t>.</w:t>
        </w:r>
      </w:ins>
    </w:p>
    <w:p w14:paraId="59678F8A" w14:textId="7F3D54C0" w:rsidR="00EA7942" w:rsidRPr="00921839" w:rsidRDefault="00EA7942">
      <w:pPr>
        <w:pStyle w:val="Brdtekst"/>
        <w:rPr>
          <w:ins w:id="481" w:author="Jørgen Steen Royal Petersen" w:date="2020-05-13T23:00:00Z"/>
        </w:rPr>
        <w:pPrChange w:id="482" w:author="Jørgen Steen Royal Petersen" w:date="2020-05-14T08:05:00Z">
          <w:pPr>
            <w:pStyle w:val="Overskrift1"/>
          </w:pPr>
        </w:pPrChange>
      </w:pPr>
      <w:ins w:id="483" w:author="Jørgen Steen Royal Petersen" w:date="2020-05-13T22:58:00Z">
        <w:r w:rsidRPr="00921839">
          <w:t>D</w:t>
        </w:r>
      </w:ins>
      <w:ins w:id="484" w:author="Jørgen Steen Royal Petersen" w:date="2020-05-13T22:55:00Z">
        <w:r w:rsidR="00330123" w:rsidRPr="00921839">
          <w:t>egradation of plastic st</w:t>
        </w:r>
        <w:r w:rsidRPr="00921839">
          <w:t>rength and loss of ductility is</w:t>
        </w:r>
      </w:ins>
      <w:ins w:id="485" w:author="Jørgen Steen Royal Petersen" w:date="2020-05-13T22:59:00Z">
        <w:r w:rsidRPr="00921839">
          <w:t xml:space="preserve"> </w:t>
        </w:r>
      </w:ins>
      <w:ins w:id="486" w:author="Jørgen Steen Royal Petersen" w:date="2020-05-13T22:55:00Z">
        <w:r w:rsidR="00330123" w:rsidRPr="00921839">
          <w:t>accelerated in latitudes with greater exposure to UV energy.</w:t>
        </w:r>
      </w:ins>
    </w:p>
    <w:p w14:paraId="79A0CF8A" w14:textId="4096978F" w:rsidR="00153A13" w:rsidRDefault="00EA7942">
      <w:pPr>
        <w:pStyle w:val="Brdtekst"/>
        <w:rPr>
          <w:ins w:id="487" w:author="Jørgen Steen Royal Petersen" w:date="2020-05-14T08:06:00Z"/>
        </w:rPr>
        <w:pPrChange w:id="488" w:author="Jørgen Steen Royal Petersen" w:date="2020-05-14T08:05:00Z">
          <w:pPr>
            <w:pStyle w:val="Overskrift1"/>
          </w:pPr>
        </w:pPrChange>
      </w:pPr>
      <w:ins w:id="489" w:author="Jørgen Steen Royal Petersen" w:date="2020-05-13T23:00:00Z">
        <w:r w:rsidRPr="009728F9">
          <w:t xml:space="preserve">Degeneration of the painted surface </w:t>
        </w:r>
      </w:ins>
      <w:ins w:id="490" w:author="Jørgen Steen Royal Petersen" w:date="2020-05-13T23:01:00Z">
        <w:r w:rsidRPr="009728F9">
          <w:t>colour</w:t>
        </w:r>
      </w:ins>
      <w:ins w:id="491" w:author="Jørgen Steen Royal Petersen" w:date="2020-05-13T23:16:00Z">
        <w:r w:rsidR="00B61C1E" w:rsidRPr="009728F9">
          <w:t>s</w:t>
        </w:r>
      </w:ins>
      <w:ins w:id="492" w:author="Jørgen Steen Royal Petersen" w:date="2020-05-13T23:01:00Z">
        <w:r w:rsidRPr="009728F9">
          <w:t xml:space="preserve"> </w:t>
        </w:r>
      </w:ins>
      <w:ins w:id="493" w:author="Jørgen Steen Royal Petersen" w:date="2020-05-13T23:00:00Z">
        <w:r w:rsidRPr="009728F9">
          <w:t>of steel buoys</w:t>
        </w:r>
      </w:ins>
      <w:ins w:id="494" w:author="Jørgen Steen Royal Petersen" w:date="2020-05-13T23:01:00Z">
        <w:r w:rsidR="009728F9">
          <w:t xml:space="preserve"> depending</w:t>
        </w:r>
      </w:ins>
      <w:ins w:id="495" w:author="Jørgen Steen Royal Petersen" w:date="2020-08-21T07:28:00Z">
        <w:r w:rsidR="009728F9">
          <w:t xml:space="preserve"> </w:t>
        </w:r>
      </w:ins>
      <w:ins w:id="496" w:author="Jørgen Steen Royal Petersen" w:date="2020-05-13T23:01:00Z">
        <w:r w:rsidR="009728F9">
          <w:t>very</w:t>
        </w:r>
      </w:ins>
      <w:ins w:id="497" w:author="Jørgen Steen Royal Petersen" w:date="2020-05-13T23:06:00Z">
        <w:r w:rsidRPr="009728F9">
          <w:t xml:space="preserve"> </w:t>
        </w:r>
      </w:ins>
      <w:ins w:id="498" w:author="Jørgen Steen Royal Petersen" w:date="2020-05-13T23:01:00Z">
        <w:r w:rsidRPr="009728F9">
          <w:t>of</w:t>
        </w:r>
      </w:ins>
      <w:ins w:id="499" w:author="Jørgen Steen Royal Petersen" w:date="2020-05-13T23:02:00Z">
        <w:r w:rsidRPr="009728F9">
          <w:t xml:space="preserve"> </w:t>
        </w:r>
      </w:ins>
      <w:ins w:id="500" w:author="Jørgen Steen Royal Petersen" w:date="2020-05-13T23:01:00Z">
        <w:r w:rsidRPr="009728F9">
          <w:t xml:space="preserve">the </w:t>
        </w:r>
      </w:ins>
      <w:ins w:id="501" w:author="Jørgen Steen Royal Petersen" w:date="2020-05-13T23:06:00Z">
        <w:r w:rsidRPr="009728F9">
          <w:t xml:space="preserve">strength </w:t>
        </w:r>
      </w:ins>
      <w:ins w:id="502" w:author="Jørgen Steen Royal Petersen" w:date="2020-05-13T23:08:00Z">
        <w:r w:rsidR="00B61C1E" w:rsidRPr="009728F9">
          <w:t xml:space="preserve">and quality </w:t>
        </w:r>
      </w:ins>
      <w:ins w:id="503" w:author="Jørgen Steen Royal Petersen" w:date="2020-05-13T23:06:00Z">
        <w:r w:rsidRPr="009728F9">
          <w:t xml:space="preserve">of the </w:t>
        </w:r>
      </w:ins>
      <w:ins w:id="504" w:author="Jørgen Steen Royal Petersen" w:date="2020-05-13T23:01:00Z">
        <w:r w:rsidRPr="009728F9">
          <w:t>paint</w:t>
        </w:r>
      </w:ins>
      <w:ins w:id="505" w:author="Jørgen Steen Royal Petersen" w:date="2020-05-13T23:08:00Z">
        <w:r w:rsidR="00B61C1E" w:rsidRPr="009728F9">
          <w:t xml:space="preserve">. </w:t>
        </w:r>
      </w:ins>
    </w:p>
    <w:p w14:paraId="6EE94ED2" w14:textId="190B4A54" w:rsidR="00EA7942" w:rsidRPr="00153A13" w:rsidRDefault="00B61C1E">
      <w:pPr>
        <w:pStyle w:val="Brdtekst"/>
        <w:rPr>
          <w:ins w:id="506" w:author="Jørgen Steen Royal Petersen" w:date="2020-05-13T22:59:00Z"/>
        </w:rPr>
        <w:pPrChange w:id="507" w:author="Jørgen Steen Royal Petersen" w:date="2020-05-14T08:05:00Z">
          <w:pPr>
            <w:pStyle w:val="Overskrift1"/>
          </w:pPr>
        </w:pPrChange>
      </w:pPr>
      <w:ins w:id="508" w:author="Jørgen Steen Royal Petersen" w:date="2020-05-13T23:08:00Z">
        <w:r w:rsidRPr="00153A13">
          <w:t>A</w:t>
        </w:r>
      </w:ins>
      <w:ins w:id="509" w:author="Jørgen Steen Royal Petersen" w:date="2020-05-13T23:09:00Z">
        <w:r w:rsidRPr="00153A13">
          <w:t xml:space="preserve"> very rapid degradation is seen at </w:t>
        </w:r>
      </w:ins>
      <w:ins w:id="510" w:author="Jørgen Steen Royal Petersen" w:date="2020-05-13T23:16:00Z">
        <w:r w:rsidRPr="00153A13">
          <w:t>AtoN</w:t>
        </w:r>
      </w:ins>
      <w:ins w:id="511" w:author="Jørgen Steen Royal Petersen" w:date="2020-05-13T23:09:00Z">
        <w:r w:rsidRPr="00153A13">
          <w:t xml:space="preserve"> painted with </w:t>
        </w:r>
      </w:ins>
      <w:ins w:id="512" w:author="Jørgen Steen Royal Petersen" w:date="2020-05-13T23:10:00Z">
        <w:r w:rsidRPr="00153A13">
          <w:t>fluorescent colours</w:t>
        </w:r>
      </w:ins>
      <w:ins w:id="513" w:author="Jørgen Steen Royal Petersen" w:date="2020-05-13T23:11:00Z">
        <w:r w:rsidRPr="00153A13">
          <w:t xml:space="preserve"> which degradation time is </w:t>
        </w:r>
      </w:ins>
      <w:ins w:id="514" w:author="Jørgen Steen Royal Petersen" w:date="2020-05-14T08:06:00Z">
        <w:r w:rsidR="00153A13">
          <w:t xml:space="preserve">commonly </w:t>
        </w:r>
      </w:ins>
      <w:ins w:id="515" w:author="Jørgen Steen Royal Petersen" w:date="2020-05-13T23:17:00Z">
        <w:r w:rsidRPr="00153A13">
          <w:t xml:space="preserve">reduced </w:t>
        </w:r>
      </w:ins>
      <w:ins w:id="516" w:author="Jørgen Steen Royal Petersen" w:date="2020-05-13T23:11:00Z">
        <w:r w:rsidRPr="00153A13">
          <w:t xml:space="preserve">by </w:t>
        </w:r>
      </w:ins>
      <w:ins w:id="517" w:author="Jørgen Steen Royal Petersen" w:date="2020-05-14T08:07:00Z">
        <w:r w:rsidR="00153A13">
          <w:t xml:space="preserve">a final </w:t>
        </w:r>
      </w:ins>
      <w:ins w:id="518" w:author="Jørgen Steen Royal Petersen" w:date="2020-08-21T07:29:00Z">
        <w:r w:rsidR="009728F9">
          <w:t xml:space="preserve">and covering </w:t>
        </w:r>
      </w:ins>
      <w:ins w:id="519" w:author="Jørgen Steen Royal Petersen" w:date="2020-05-13T23:18:00Z">
        <w:r w:rsidR="00935E1E" w:rsidRPr="00153A13">
          <w:t xml:space="preserve">clear </w:t>
        </w:r>
      </w:ins>
      <w:ins w:id="520" w:author="Jørgen Steen Royal Petersen" w:date="2020-05-13T23:14:00Z">
        <w:r w:rsidRPr="00153A13">
          <w:t xml:space="preserve">UV </w:t>
        </w:r>
      </w:ins>
      <w:ins w:id="521" w:author="Jørgen Steen Royal Petersen" w:date="2020-05-13T23:19:00Z">
        <w:r w:rsidR="00935E1E" w:rsidRPr="00153A13">
          <w:t>varnish</w:t>
        </w:r>
      </w:ins>
      <w:ins w:id="522" w:author="Jørgen Steen Royal Petersen" w:date="2020-05-14T08:07:00Z">
        <w:r w:rsidR="00153A13">
          <w:t xml:space="preserve"> on the coloured surface</w:t>
        </w:r>
      </w:ins>
      <w:ins w:id="523" w:author="Jørgen Steen Royal Petersen" w:date="2020-05-13T23:19:00Z">
        <w:r w:rsidR="00935E1E" w:rsidRPr="00153A13">
          <w:t>.</w:t>
        </w:r>
      </w:ins>
      <w:ins w:id="524" w:author="Jørgen Steen Royal Petersen" w:date="2020-05-13T23:10:00Z">
        <w:r w:rsidRPr="00153A13">
          <w:t xml:space="preserve"> </w:t>
        </w:r>
      </w:ins>
      <w:ins w:id="525" w:author="Jørgen Steen Royal Petersen" w:date="2020-05-13T23:09:00Z">
        <w:r w:rsidRPr="00153A13">
          <w:t xml:space="preserve"> </w:t>
        </w:r>
      </w:ins>
      <w:ins w:id="526" w:author="Jørgen Steen Royal Petersen" w:date="2020-05-13T23:07:00Z">
        <w:r w:rsidR="00EA7942" w:rsidRPr="00153A13">
          <w:t xml:space="preserve"> </w:t>
        </w:r>
      </w:ins>
    </w:p>
    <w:p w14:paraId="54735D1C" w14:textId="77777777" w:rsidR="00EA7942" w:rsidRDefault="00EA7942">
      <w:pPr>
        <w:rPr>
          <w:ins w:id="527" w:author="Jørgen Steen Royal Petersen" w:date="2020-05-13T22:59:00Z"/>
        </w:rPr>
        <w:pPrChange w:id="528" w:author="Jørgen Steen Royal Petersen" w:date="2020-05-13T22:49:00Z">
          <w:pPr>
            <w:pStyle w:val="Overskrift1"/>
          </w:pPr>
        </w:pPrChange>
      </w:pPr>
    </w:p>
    <w:p w14:paraId="5487926E" w14:textId="77777777" w:rsidR="00EA7942" w:rsidRDefault="00EA7942">
      <w:pPr>
        <w:rPr>
          <w:ins w:id="529" w:author="Jørgen Steen Royal Petersen" w:date="2020-05-13T22:59:00Z"/>
        </w:rPr>
        <w:pPrChange w:id="530" w:author="Jørgen Steen Royal Petersen" w:date="2020-05-13T22:49:00Z">
          <w:pPr>
            <w:pStyle w:val="Overskrift1"/>
          </w:pPr>
        </w:pPrChange>
      </w:pPr>
    </w:p>
    <w:p w14:paraId="2D1037AD" w14:textId="18C4E4BB" w:rsidR="0081364B" w:rsidRDefault="00330123">
      <w:pPr>
        <w:rPr>
          <w:ins w:id="531" w:author="Jørgen Steen Royal Petersen" w:date="2020-05-13T16:03:00Z"/>
        </w:rPr>
        <w:pPrChange w:id="532" w:author="Jørgen Steen Royal Petersen" w:date="2020-05-13T22:49:00Z">
          <w:pPr>
            <w:pStyle w:val="Overskrift1"/>
          </w:pPr>
        </w:pPrChange>
      </w:pPr>
      <w:ins w:id="533" w:author="Jørgen Steen Royal Petersen" w:date="2020-05-13T22:55:00Z">
        <w:r>
          <w:t xml:space="preserve"> </w:t>
        </w:r>
      </w:ins>
      <w:ins w:id="534" w:author="Jørgen Steen Royal Petersen" w:date="2020-05-13T22:44:00Z">
        <w:r w:rsidR="00D04E53">
          <w:t xml:space="preserve"> </w:t>
        </w:r>
      </w:ins>
      <w:ins w:id="535" w:author="Jørgen Steen Royal Petersen" w:date="2020-05-13T22:42:00Z">
        <w:r w:rsidR="00D04E53">
          <w:t xml:space="preserve"> </w:t>
        </w:r>
      </w:ins>
    </w:p>
    <w:p w14:paraId="5B5C1087" w14:textId="3216375D" w:rsidR="009332D4" w:rsidDel="00636B58" w:rsidRDefault="00177078">
      <w:pPr>
        <w:pStyle w:val="Brdtekst"/>
        <w:rPr>
          <w:ins w:id="536" w:author="Hermann.Frank" w:date="2020-05-06T08:52:00Z"/>
          <w:del w:id="537" w:author="Jørgen Steen Royal Petersen" w:date="2020-08-26T14:46:00Z"/>
        </w:rPr>
        <w:pPrChange w:id="538" w:author="Hermann.Frank" w:date="2020-05-06T08:51:00Z">
          <w:pPr>
            <w:pStyle w:val="Overskrift1"/>
          </w:pPr>
        </w:pPrChange>
      </w:pPr>
      <w:commentRangeStart w:id="539"/>
      <w:ins w:id="540" w:author="Hermann.Frank" w:date="2020-05-06T08:51:00Z">
        <w:del w:id="541" w:author="Jørgen Steen Royal Petersen" w:date="2020-08-26T14:46:00Z">
          <w:r w:rsidDel="00636B58">
            <w:delText xml:space="preserve">The surface colour may be </w:delText>
          </w:r>
        </w:del>
      </w:ins>
      <w:ins w:id="542" w:author="Hermann.Frank" w:date="2020-05-06T08:52:00Z">
        <w:del w:id="543" w:author="Jørgen Steen Royal Petersen" w:date="2020-08-26T14:46:00Z">
          <w:r w:rsidDel="00636B58">
            <w:delText>affected by several factors.</w:delText>
          </w:r>
        </w:del>
      </w:ins>
    </w:p>
    <w:p w14:paraId="49FB2EE4" w14:textId="3120DB88" w:rsidR="00177078" w:rsidDel="00636B58" w:rsidRDefault="00177078">
      <w:pPr>
        <w:pStyle w:val="List1"/>
        <w:rPr>
          <w:ins w:id="544" w:author="Hermann.Frank" w:date="2020-05-06T09:01:00Z"/>
          <w:del w:id="545" w:author="Jørgen Steen Royal Petersen" w:date="2020-08-26T14:46:00Z"/>
        </w:rPr>
        <w:pPrChange w:id="546" w:author="Hermann.Frank" w:date="2020-05-06T09:03:00Z">
          <w:pPr>
            <w:pStyle w:val="Overskrift1"/>
          </w:pPr>
        </w:pPrChange>
      </w:pPr>
      <w:ins w:id="547" w:author="Hermann.Frank" w:date="2020-05-06T08:53:00Z">
        <w:del w:id="548" w:author="Jørgen Steen Royal Petersen" w:date="2020-08-26T14:46:00Z">
          <w:r w:rsidDel="00636B58">
            <w:delText>Dirt covering the surface (fouling / bird marks)</w:delText>
          </w:r>
        </w:del>
      </w:ins>
    </w:p>
    <w:p w14:paraId="093C6E98" w14:textId="5492B4E4" w:rsidR="006F6C7C" w:rsidDel="00636B58" w:rsidRDefault="006F6C7C">
      <w:pPr>
        <w:pStyle w:val="List1"/>
        <w:rPr>
          <w:ins w:id="549" w:author="Hermann.Frank" w:date="2020-05-06T09:01:00Z"/>
          <w:del w:id="550" w:author="Jørgen Steen Royal Petersen" w:date="2020-08-26T14:46:00Z"/>
        </w:rPr>
        <w:pPrChange w:id="551" w:author="Hermann.Frank" w:date="2020-05-06T09:03:00Z">
          <w:pPr>
            <w:pStyle w:val="Overskrift1"/>
          </w:pPr>
        </w:pPrChange>
      </w:pPr>
      <w:ins w:id="552" w:author="Hermann.Frank" w:date="2020-05-06T09:01:00Z">
        <w:del w:id="553" w:author="Jørgen Steen Royal Petersen" w:date="2020-08-26T14:46:00Z">
          <w:r w:rsidDel="00636B58">
            <w:delText>mechanical abrasion (mainly for paintings)</w:delText>
          </w:r>
        </w:del>
      </w:ins>
    </w:p>
    <w:p w14:paraId="2273D59F" w14:textId="1B32696B" w:rsidR="006F6C7C" w:rsidDel="00636B58" w:rsidRDefault="006F6C7C">
      <w:pPr>
        <w:pStyle w:val="List1"/>
        <w:rPr>
          <w:ins w:id="554" w:author="Hermann.Frank" w:date="2020-05-06T09:02:00Z"/>
          <w:del w:id="555" w:author="Jørgen Steen Royal Petersen" w:date="2020-08-26T14:46:00Z"/>
        </w:rPr>
        <w:pPrChange w:id="556" w:author="Hermann.Frank" w:date="2020-05-06T09:03:00Z">
          <w:pPr>
            <w:pStyle w:val="Overskrift1"/>
          </w:pPr>
        </w:pPrChange>
      </w:pPr>
      <w:ins w:id="557" w:author="Hermann.Frank" w:date="2020-05-06T09:02:00Z">
        <w:del w:id="558" w:author="Jørgen Steen Royal Petersen" w:date="2020-08-26T14:46:00Z">
          <w:r w:rsidDel="00636B58">
            <w:delText>mechanical stress (mainly for plastic)</w:delText>
          </w:r>
        </w:del>
      </w:ins>
    </w:p>
    <w:p w14:paraId="4CB74022" w14:textId="25041D0B" w:rsidR="006F6C7C" w:rsidDel="00636B58" w:rsidRDefault="006F6C7C">
      <w:pPr>
        <w:pStyle w:val="List1"/>
        <w:rPr>
          <w:ins w:id="559" w:author="Hermann.Frank" w:date="2020-05-06T09:02:00Z"/>
          <w:del w:id="560" w:author="Jørgen Steen Royal Petersen" w:date="2020-08-26T14:46:00Z"/>
        </w:rPr>
        <w:pPrChange w:id="561" w:author="Hermann.Frank" w:date="2020-05-06T09:03:00Z">
          <w:pPr>
            <w:pStyle w:val="Overskrift1"/>
          </w:pPr>
        </w:pPrChange>
      </w:pPr>
      <w:ins w:id="562" w:author="Hermann.Frank" w:date="2020-05-06T09:02:00Z">
        <w:del w:id="563" w:author="Jørgen Steen Royal Petersen" w:date="2020-08-26T14:46:00Z">
          <w:r w:rsidDel="00636B58">
            <w:delText>pigment degradation</w:delText>
          </w:r>
        </w:del>
      </w:ins>
    </w:p>
    <w:p w14:paraId="213667F0" w14:textId="51C3D8DD" w:rsidR="006F6C7C" w:rsidDel="00636B58" w:rsidRDefault="006F6C7C">
      <w:pPr>
        <w:pStyle w:val="List1"/>
        <w:rPr>
          <w:ins w:id="564" w:author="Hermann.Frank" w:date="2020-05-06T09:02:00Z"/>
          <w:del w:id="565" w:author="Jørgen Steen Royal Petersen" w:date="2020-08-26T14:46:00Z"/>
        </w:rPr>
        <w:pPrChange w:id="566" w:author="Hermann.Frank" w:date="2020-05-06T09:03:00Z">
          <w:pPr>
            <w:pStyle w:val="Overskrift1"/>
          </w:pPr>
        </w:pPrChange>
      </w:pPr>
      <w:ins w:id="567" w:author="Hermann.Frank" w:date="2020-05-06T09:02:00Z">
        <w:del w:id="568" w:author="Jørgen Steen Royal Petersen" w:date="2020-08-26T14:46:00Z">
          <w:r w:rsidRPr="006F6C7C" w:rsidDel="00636B58">
            <w:rPr>
              <w:highlight w:val="yellow"/>
              <w:rPrChange w:id="569" w:author="Hermann.Frank" w:date="2020-05-06T09:02:00Z">
                <w:rPr/>
              </w:rPrChange>
            </w:rPr>
            <w:delText>// add something</w:delText>
          </w:r>
        </w:del>
      </w:ins>
    </w:p>
    <w:p w14:paraId="5C7D346B" w14:textId="5824B514" w:rsidR="006F6C7C" w:rsidDel="00636B58" w:rsidRDefault="006F6C7C">
      <w:pPr>
        <w:rPr>
          <w:ins w:id="570" w:author="Hermann.Frank" w:date="2020-05-06T09:07:00Z"/>
          <w:del w:id="571" w:author="Jørgen Steen Royal Petersen" w:date="2020-08-26T14:46:00Z"/>
          <w:sz w:val="22"/>
        </w:rPr>
        <w:pPrChange w:id="572" w:author="Hermann.Frank" w:date="2020-05-06T09:04:00Z">
          <w:pPr>
            <w:pStyle w:val="Overskrift1"/>
          </w:pPr>
        </w:pPrChange>
      </w:pPr>
      <w:ins w:id="573" w:author="Hermann.Frank" w:date="2020-05-06T09:05:00Z">
        <w:del w:id="574" w:author="Jørgen Steen Royal Petersen" w:date="2020-08-26T14:46:00Z">
          <w:r w:rsidDel="00636B58">
            <w:rPr>
              <w:sz w:val="22"/>
            </w:rPr>
            <w:delText xml:space="preserve">factor </w:delText>
          </w:r>
        </w:del>
      </w:ins>
      <w:ins w:id="575" w:author="Hermann.Frank" w:date="2020-05-06T09:04:00Z">
        <w:del w:id="576" w:author="Jørgen Steen Royal Petersen" w:date="2020-08-26T14:46:00Z">
          <w:r w:rsidRPr="006F6C7C" w:rsidDel="00636B58">
            <w:rPr>
              <w:sz w:val="22"/>
              <w:rPrChange w:id="577" w:author="Hermann.Frank" w:date="2020-05-06T09:05:00Z">
                <w:rPr/>
              </w:rPrChange>
            </w:rPr>
            <w:delText>1:</w:delText>
          </w:r>
        </w:del>
      </w:ins>
      <w:ins w:id="578" w:author="Hermann.Frank" w:date="2020-05-06T09:05:00Z">
        <w:del w:id="579" w:author="Jørgen Steen Royal Petersen" w:date="2020-08-26T14:46:00Z">
          <w:r w:rsidDel="00636B58">
            <w:rPr>
              <w:sz w:val="22"/>
            </w:rPr>
            <w:tab/>
            <w:delText xml:space="preserve">we could introduce anti-fouling here when </w:delText>
          </w:r>
        </w:del>
      </w:ins>
      <w:ins w:id="580" w:author="Hermann.Frank" w:date="2020-05-06T09:06:00Z">
        <w:del w:id="581" w:author="Jørgen Steen Royal Petersen" w:date="2020-08-26T14:46:00Z">
          <w:r w:rsidDel="00636B58">
            <w:rPr>
              <w:sz w:val="22"/>
            </w:rPr>
            <w:delText>suitable, we can give guidance on how to clean surfaces</w:delText>
          </w:r>
        </w:del>
      </w:ins>
      <w:ins w:id="582" w:author="Hermann.Frank" w:date="2020-05-06T09:07:00Z">
        <w:del w:id="583" w:author="Jørgen Steen Royal Petersen" w:date="2020-08-26T14:46:00Z">
          <w:r w:rsidDel="00636B58">
            <w:rPr>
              <w:sz w:val="22"/>
            </w:rPr>
            <w:delText>, high-pressure cleaner may be used</w:delText>
          </w:r>
        </w:del>
      </w:ins>
    </w:p>
    <w:p w14:paraId="49256CDF" w14:textId="3D10E3F9" w:rsidR="006F6C7C" w:rsidDel="00636B58" w:rsidRDefault="006F6C7C" w:rsidP="006F6C7C">
      <w:pPr>
        <w:rPr>
          <w:ins w:id="584" w:author="Hermann.Frank" w:date="2020-05-06T09:09:00Z"/>
          <w:del w:id="585" w:author="Jørgen Steen Royal Petersen" w:date="2020-08-26T14:46:00Z"/>
          <w:sz w:val="22"/>
        </w:rPr>
      </w:pPr>
      <w:ins w:id="586" w:author="Hermann.Frank" w:date="2020-05-06T09:08:00Z">
        <w:del w:id="587" w:author="Jørgen Steen Royal Petersen" w:date="2020-08-26T14:46:00Z">
          <w:r w:rsidDel="00636B58">
            <w:rPr>
              <w:sz w:val="22"/>
            </w:rPr>
            <w:delText>factor 2</w:delText>
          </w:r>
          <w:r w:rsidRPr="00537601" w:rsidDel="00636B58">
            <w:rPr>
              <w:sz w:val="22"/>
            </w:rPr>
            <w:delText>:</w:delText>
          </w:r>
          <w:r w:rsidDel="00636B58">
            <w:rPr>
              <w:sz w:val="22"/>
            </w:rPr>
            <w:tab/>
          </w:r>
        </w:del>
      </w:ins>
      <w:ins w:id="588" w:author="Hermann.Frank" w:date="2020-05-06T09:09:00Z">
        <w:del w:id="589" w:author="Jørgen Steen Royal Petersen" w:date="2020-08-26T14:46:00Z">
          <w:r w:rsidDel="00636B58">
            <w:rPr>
              <w:sz w:val="22"/>
            </w:rPr>
            <w:delText>give information how to achieve robust painting</w:delText>
          </w:r>
        </w:del>
      </w:ins>
    </w:p>
    <w:p w14:paraId="774A89CB" w14:textId="6FDA2BDB" w:rsidR="006F6C7C" w:rsidDel="00636B58" w:rsidRDefault="006F6C7C" w:rsidP="006F6C7C">
      <w:pPr>
        <w:rPr>
          <w:ins w:id="590" w:author="Hermann.Frank" w:date="2020-05-06T09:10:00Z"/>
          <w:del w:id="591" w:author="Jørgen Steen Royal Petersen" w:date="2020-08-26T14:46:00Z"/>
          <w:sz w:val="22"/>
        </w:rPr>
      </w:pPr>
      <w:ins w:id="592" w:author="Hermann.Frank" w:date="2020-05-06T09:09:00Z">
        <w:del w:id="593" w:author="Jørgen Steen Royal Petersen" w:date="2020-08-26T14:46:00Z">
          <w:r w:rsidDel="00636B58">
            <w:rPr>
              <w:sz w:val="22"/>
            </w:rPr>
            <w:delText>factor 3:</w:delText>
          </w:r>
          <w:r w:rsidDel="00636B58">
            <w:rPr>
              <w:sz w:val="22"/>
            </w:rPr>
            <w:tab/>
            <w:delText xml:space="preserve">there </w:delText>
          </w:r>
        </w:del>
      </w:ins>
      <w:ins w:id="594" w:author="Hermann.Frank" w:date="2020-05-06T09:10:00Z">
        <w:del w:id="595" w:author="Jørgen Steen Royal Petersen" w:date="2020-08-26T14:46:00Z">
          <w:r w:rsidDel="00636B58">
            <w:rPr>
              <w:sz w:val="22"/>
            </w:rPr>
            <w:delText>is</w:delText>
          </w:r>
        </w:del>
      </w:ins>
      <w:ins w:id="596" w:author="Hermann.Frank" w:date="2020-05-06T09:09:00Z">
        <w:del w:id="597" w:author="Jørgen Steen Royal Petersen" w:date="2020-08-26T14:46:00Z">
          <w:r w:rsidDel="00636B58">
            <w:rPr>
              <w:sz w:val="22"/>
            </w:rPr>
            <w:delText xml:space="preserve"> information avai</w:delText>
          </w:r>
        </w:del>
      </w:ins>
      <w:ins w:id="598" w:author="Hermann.Frank" w:date="2020-05-06T09:10:00Z">
        <w:del w:id="599" w:author="Jørgen Steen Royal Petersen" w:date="2020-08-26T14:46:00Z">
          <w:r w:rsidDel="00636B58">
            <w:rPr>
              <w:sz w:val="22"/>
            </w:rPr>
            <w:delText>l</w:delText>
          </w:r>
        </w:del>
      </w:ins>
      <w:ins w:id="600" w:author="Hermann.Frank" w:date="2020-05-06T09:09:00Z">
        <w:del w:id="601" w:author="Jørgen Steen Royal Petersen" w:date="2020-08-26T14:46:00Z">
          <w:r w:rsidDel="00636B58">
            <w:rPr>
              <w:sz w:val="22"/>
            </w:rPr>
            <w:delText xml:space="preserve">able </w:delText>
          </w:r>
        </w:del>
      </w:ins>
      <w:ins w:id="602" w:author="Hermann.Frank" w:date="2020-05-06T09:10:00Z">
        <w:del w:id="603" w:author="Jørgen Steen Royal Petersen" w:date="2020-08-26T14:46:00Z">
          <w:r w:rsidDel="00636B58">
            <w:rPr>
              <w:sz w:val="22"/>
            </w:rPr>
            <w:delText>in guideline G1006 plastic buoys</w:delText>
          </w:r>
        </w:del>
      </w:ins>
    </w:p>
    <w:p w14:paraId="4D17D085" w14:textId="7851C451" w:rsidR="006F6C7C" w:rsidDel="00636B58" w:rsidRDefault="006F6C7C" w:rsidP="006F6C7C">
      <w:pPr>
        <w:rPr>
          <w:ins w:id="604" w:author="Hermann.Frank" w:date="2020-05-06T09:08:00Z"/>
          <w:del w:id="605" w:author="Jørgen Steen Royal Petersen" w:date="2020-08-26T14:46:00Z"/>
          <w:sz w:val="22"/>
        </w:rPr>
      </w:pPr>
      <w:ins w:id="606" w:author="Hermann.Frank" w:date="2020-05-06T09:10:00Z">
        <w:del w:id="607" w:author="Jørgen Steen Royal Petersen" w:date="2020-08-26T14:46:00Z">
          <w:r w:rsidDel="00636B58">
            <w:rPr>
              <w:sz w:val="22"/>
            </w:rPr>
            <w:delText>factor 4:</w:delText>
          </w:r>
          <w:r w:rsidDel="00636B58">
            <w:rPr>
              <w:sz w:val="22"/>
            </w:rPr>
            <w:tab/>
          </w:r>
        </w:del>
      </w:ins>
      <w:ins w:id="608" w:author="Hermann.Frank" w:date="2020-05-06T09:15:00Z">
        <w:del w:id="609" w:author="Jørgen Steen Royal Petersen" w:date="2020-08-26T14:46:00Z">
          <w:r w:rsidR="00150254" w:rsidDel="00636B58">
            <w:rPr>
              <w:sz w:val="22"/>
            </w:rPr>
            <w:delText>use strong pigments</w:delText>
          </w:r>
        </w:del>
      </w:ins>
      <w:commentRangeEnd w:id="539"/>
      <w:del w:id="610" w:author="Jørgen Steen Royal Petersen" w:date="2020-08-26T14:46:00Z">
        <w:r w:rsidR="009728F9" w:rsidDel="00636B58">
          <w:rPr>
            <w:rStyle w:val="Kommentarhenvisning"/>
          </w:rPr>
          <w:commentReference w:id="539"/>
        </w:r>
      </w:del>
    </w:p>
    <w:p w14:paraId="736F107C" w14:textId="77777777" w:rsidR="006F6C7C" w:rsidRPr="006F6C7C" w:rsidRDefault="006F6C7C">
      <w:pPr>
        <w:rPr>
          <w:ins w:id="611" w:author="Hermann.Frank" w:date="2020-05-06T07:53:00Z"/>
          <w:sz w:val="22"/>
          <w:rPrChange w:id="612" w:author="Hermann.Frank" w:date="2020-05-06T09:05:00Z">
            <w:rPr>
              <w:ins w:id="613" w:author="Hermann.Frank" w:date="2020-05-06T07:53:00Z"/>
            </w:rPr>
          </w:rPrChange>
        </w:rPr>
        <w:pPrChange w:id="614" w:author="Hermann.Frank" w:date="2020-05-06T09:04:00Z">
          <w:pPr>
            <w:pStyle w:val="Overskrift1"/>
          </w:pPr>
        </w:pPrChange>
      </w:pPr>
    </w:p>
    <w:p w14:paraId="14BB1D8C" w14:textId="53EBE9D3" w:rsidR="00FE1C3D" w:rsidRDefault="00FE1C3D" w:rsidP="00FE1C3D">
      <w:pPr>
        <w:pStyle w:val="Overskrift1"/>
      </w:pPr>
      <w:commentRangeStart w:id="615"/>
      <w:del w:id="616" w:author="Hermann.Frank" w:date="2020-05-06T09:59:00Z">
        <w:r w:rsidDel="00C2578D">
          <w:delText>DEGRADATION OF PIGMENTS</w:delText>
        </w:r>
      </w:del>
      <w:ins w:id="617" w:author="Jørgen Steen Royal Petersen" w:date="2019-10-01T12:07:00Z">
        <w:del w:id="618" w:author="Hermann.Frank" w:date="2020-05-06T09:59:00Z">
          <w:r w:rsidR="00AE14B6" w:rsidDel="00C2578D">
            <w:delText xml:space="preserve"> </w:delText>
          </w:r>
        </w:del>
      </w:ins>
      <w:commentRangeEnd w:id="615"/>
      <w:r w:rsidR="00C2578D">
        <w:rPr>
          <w:rStyle w:val="Kommentarhenvisning"/>
          <w:rFonts w:asciiTheme="minorHAnsi" w:eastAsiaTheme="minorHAnsi" w:hAnsiTheme="minorHAnsi" w:cstheme="minorBidi"/>
          <w:b w:val="0"/>
          <w:bCs w:val="0"/>
          <w:caps w:val="0"/>
          <w:color w:val="auto"/>
        </w:rPr>
        <w:commentReference w:id="615"/>
      </w:r>
      <w:ins w:id="619" w:author="Jørgen Steen Royal Petersen" w:date="2019-10-01T12:07:00Z">
        <w:del w:id="620" w:author="Hermann.Frank" w:date="2020-05-06T09:59:00Z">
          <w:r w:rsidR="00AE14B6" w:rsidDel="00C2578D">
            <w:delText>colour</w:delText>
          </w:r>
        </w:del>
      </w:ins>
      <w:bookmarkEnd w:id="351"/>
      <w:ins w:id="621" w:author="Hermann.Frank" w:date="2020-05-06T09:59:00Z">
        <w:r w:rsidR="00C2578D">
          <w:t>coloured AtoNs in practice</w:t>
        </w:r>
      </w:ins>
    </w:p>
    <w:p w14:paraId="42CA82CE" w14:textId="77777777" w:rsidR="00FE1C3D" w:rsidRPr="00FE1C3D" w:rsidRDefault="00FE1C3D" w:rsidP="00FE1C3D">
      <w:pPr>
        <w:pStyle w:val="Heading1separatationline"/>
      </w:pPr>
    </w:p>
    <w:p w14:paraId="69693FF3" w14:textId="77777777" w:rsidR="00FE1C3D" w:rsidRDefault="00FE1C3D" w:rsidP="00FE1C3D">
      <w:pPr>
        <w:pStyle w:val="Brdtekst"/>
      </w:pPr>
      <w:r>
        <w:t>It should also be recognized that as soon as a coloured surface is exposed to the atmosphere the colour will begin to change.  This is due to the degradation of pigments and dyes in sunlight, the breakdown of the glossy surface film, and the production of light coloured particles due to the breakdown of the coloured surface.  Bright colours (particularly fluorescent colours) breakdown most rapidly while darker colours last the longest.</w:t>
      </w:r>
    </w:p>
    <w:p w14:paraId="05C7410C" w14:textId="77777777" w:rsidR="00FE1C3D" w:rsidRDefault="00FE1C3D" w:rsidP="00FE1C3D">
      <w:pPr>
        <w:pStyle w:val="Brdtekst"/>
      </w:pPr>
      <w:r>
        <w:t>Coloured surfaces on buoys and other structures close to the water are also subject to salt deposits, marine growth, bird fouling, etc.  Effective colour retention will depend on regular maintenance cleaning which will be simplified by utilising paint with a hard and high gloss surface.</w:t>
      </w:r>
    </w:p>
    <w:p w14:paraId="48170ED3" w14:textId="77777777" w:rsidR="00FE1C3D" w:rsidRDefault="00FE1C3D" w:rsidP="00FE1C3D">
      <w:pPr>
        <w:pStyle w:val="Brdtekst"/>
      </w:pPr>
      <w:r>
        <w:t xml:space="preserve">It is important to remember that signal colours should be clearly recognisable in the conditions in which the mariner will view them.  The perception of a colour will vary depending on the ambient lighting conditions, the </w:t>
      </w:r>
      <w:r>
        <w:lastRenderedPageBreak/>
        <w:t>background colour against which the colour is viewed and the surface finish of the colour (the gloss in the case of a paint finish).</w:t>
      </w:r>
    </w:p>
    <w:p w14:paraId="37A08799" w14:textId="656A6C3D" w:rsidR="00FE1C3D" w:rsidRDefault="00FE1C3D" w:rsidP="00FE1C3D">
      <w:pPr>
        <w:pStyle w:val="Brdtekst"/>
      </w:pPr>
      <w:r>
        <w:t>They should contrast sufficiently with the local background and watercolour for them to be easily recognised.  Dark green colour should be used on buoys on inland waterways where they are viewed against a predominantly light green background.  For example, in Nordic countries, light colours are more easily visible in twilight and also against background luminance.</w:t>
      </w:r>
    </w:p>
    <w:p w14:paraId="247ED558" w14:textId="3799F8A0" w:rsidR="00FE1C3D" w:rsidRDefault="00FE1C3D" w:rsidP="00FE1C3D">
      <w:pPr>
        <w:pStyle w:val="Brdtekst"/>
        <w:rPr>
          <w:ins w:id="622" w:author="Jørgen Steen Royal Petersen" w:date="2019-10-01T12:25:00Z"/>
        </w:rPr>
      </w:pPr>
      <w:proofErr w:type="gramStart"/>
      <w:r>
        <w:t>ln</w:t>
      </w:r>
      <w:proofErr w:type="gramEnd"/>
      <w:r>
        <w:t xml:space="preserve"> recent years</w:t>
      </w:r>
      <w:r w:rsidR="00DA5DE6">
        <w:t>,</w:t>
      </w:r>
      <w:r>
        <w:t xml:space="preserve"> health and safety regulations have prohibited the use of many traditional pigments and alternatives may not have the long-term stability of those used in the past.</w:t>
      </w:r>
    </w:p>
    <w:p w14:paraId="28E3E91E" w14:textId="0A2D3BA2" w:rsidR="00D66136" w:rsidRDefault="00D66136" w:rsidP="00FE1C3D">
      <w:pPr>
        <w:pStyle w:val="Brdtekst"/>
        <w:rPr>
          <w:ins w:id="623" w:author="Jørgen Steen Royal Petersen" w:date="2019-10-01T12:25:00Z"/>
        </w:rPr>
      </w:pPr>
    </w:p>
    <w:p w14:paraId="0455631D" w14:textId="03719118" w:rsidR="00D66136" w:rsidRDefault="007B0576">
      <w:pPr>
        <w:pStyle w:val="Overskrift1"/>
        <w:rPr>
          <w:ins w:id="624" w:author="Jørgen Steen Royal Petersen" w:date="2019-10-01T12:32:00Z"/>
        </w:rPr>
        <w:pPrChange w:id="625" w:author="Jørgen Steen Royal Petersen" w:date="2019-10-01T12:31:00Z">
          <w:pPr>
            <w:pStyle w:val="Brdtekst"/>
          </w:pPr>
        </w:pPrChange>
      </w:pPr>
      <w:bookmarkStart w:id="626" w:name="_Toc20854436"/>
      <w:ins w:id="627" w:author="Jørgen Steen Royal Petersen" w:date="2019-10-01T12:31:00Z">
        <w:r>
          <w:t xml:space="preserve">Monitoring colour status during </w:t>
        </w:r>
      </w:ins>
      <w:ins w:id="628" w:author="Jørgen Steen Royal Petersen" w:date="2019-10-01T12:32:00Z">
        <w:r>
          <w:t>service</w:t>
        </w:r>
        <w:bookmarkEnd w:id="626"/>
      </w:ins>
    </w:p>
    <w:p w14:paraId="36D7F440" w14:textId="005F588C" w:rsidR="007B0576" w:rsidRDefault="007B0576">
      <w:pPr>
        <w:pStyle w:val="Heading1separatationline"/>
        <w:rPr>
          <w:ins w:id="629" w:author="Jørgen Steen Royal Petersen" w:date="2019-10-01T12:33:00Z"/>
        </w:rPr>
        <w:pPrChange w:id="630" w:author="Jørgen Steen Royal Petersen" w:date="2019-10-01T12:32:00Z">
          <w:pPr>
            <w:pStyle w:val="Brdtekst"/>
          </w:pPr>
        </w:pPrChange>
      </w:pPr>
    </w:p>
    <w:p w14:paraId="42B83BE3" w14:textId="3B96AB71" w:rsidR="00762E26" w:rsidRDefault="003C5EF4">
      <w:pPr>
        <w:pStyle w:val="Brdtekst"/>
        <w:rPr>
          <w:ins w:id="631" w:author="Patrick Hailstone" w:date="2019-10-02T15:08:00Z"/>
        </w:rPr>
      </w:pPr>
      <w:ins w:id="632" w:author="Patrick Hailstone" w:date="2019-10-02T14:58:00Z">
        <w:r>
          <w:t xml:space="preserve">As </w:t>
        </w:r>
        <w:r w:rsidR="00F23EA7">
          <w:t>described in</w:t>
        </w:r>
      </w:ins>
      <w:ins w:id="633" w:author="Patrick Hailstone" w:date="2019-10-02T15:00:00Z">
        <w:r w:rsidR="0009463D">
          <w:t xml:space="preserve"> Section </w:t>
        </w:r>
      </w:ins>
      <w:ins w:id="634" w:author="Jørgen Steen Royal Petersen" w:date="2020-05-13T23:19:00Z">
        <w:r w:rsidR="00935E1E">
          <w:t>5</w:t>
        </w:r>
      </w:ins>
      <w:ins w:id="635" w:author="Patrick Hailstone" w:date="2019-10-02T15:00:00Z">
        <w:del w:id="636" w:author="Jørgen Steen Royal Petersen" w:date="2020-05-13T23:19:00Z">
          <w:r w:rsidR="0009463D" w:rsidDel="00935E1E">
            <w:delText>4</w:delText>
          </w:r>
        </w:del>
        <w:r w:rsidR="0009463D">
          <w:t xml:space="preserve">, the colour of the </w:t>
        </w:r>
        <w:r w:rsidR="0071249D">
          <w:t>surface will</w:t>
        </w:r>
      </w:ins>
      <w:ins w:id="637" w:author="Patrick Hailstone" w:date="2019-10-02T15:01:00Z">
        <w:r w:rsidR="0071249D">
          <w:t xml:space="preserve"> change over time. It is important to monitor the status of the colour to ensure it is in compliance with IA</w:t>
        </w:r>
      </w:ins>
      <w:ins w:id="638" w:author="Jørgen Steen Royal Petersen" w:date="2019-10-02T16:26:00Z">
        <w:r w:rsidR="00A355F8">
          <w:t>L</w:t>
        </w:r>
      </w:ins>
      <w:ins w:id="639" w:author="Patrick Hailstone" w:date="2019-10-02T15:02:00Z">
        <w:r w:rsidR="00C152A8">
          <w:t xml:space="preserve">A Recommendation R0108 for the present </w:t>
        </w:r>
      </w:ins>
      <w:ins w:id="640" w:author="Jørgen Steen Royal Petersen" w:date="2019-10-02T16:26:00Z">
        <w:r w:rsidR="00A355F8">
          <w:t xml:space="preserve">Marine </w:t>
        </w:r>
      </w:ins>
      <w:ins w:id="641" w:author="Patrick Hailstone" w:date="2019-10-02T15:02:00Z">
        <w:r w:rsidR="00C152A8">
          <w:t>Aid</w:t>
        </w:r>
      </w:ins>
      <w:ins w:id="642" w:author="Jørgen Steen Royal Petersen" w:date="2019-10-02T16:27:00Z">
        <w:r w:rsidR="00A355F8">
          <w:t>s</w:t>
        </w:r>
      </w:ins>
      <w:ins w:id="643" w:author="Patrick Hailstone" w:date="2019-10-02T15:02:00Z">
        <w:r w:rsidR="00C152A8">
          <w:t xml:space="preserve"> to Navigation. </w:t>
        </w:r>
      </w:ins>
    </w:p>
    <w:p w14:paraId="34508A67" w14:textId="77777777" w:rsidR="008F29F8" w:rsidRDefault="001E36DC">
      <w:pPr>
        <w:pStyle w:val="Brdtekst"/>
        <w:rPr>
          <w:ins w:id="644" w:author="Jørgen Steen Royal Petersen" w:date="2020-08-26T10:13:00Z"/>
        </w:rPr>
      </w:pPr>
      <w:ins w:id="645" w:author="Patrick Hailstone" w:date="2019-10-02T15:05:00Z">
        <w:r>
          <w:t>T</w:t>
        </w:r>
        <w:r w:rsidR="00C766B7">
          <w:t xml:space="preserve">he </w:t>
        </w:r>
        <w:r>
          <w:t>colour</w:t>
        </w:r>
        <w:r w:rsidR="00C766B7">
          <w:t xml:space="preserve"> may not degrade consistently acro</w:t>
        </w:r>
        <w:r>
          <w:t xml:space="preserve">ss the surface so it is necessary to </w:t>
        </w:r>
        <w:r w:rsidR="00D6615B">
          <w:t>have</w:t>
        </w:r>
      </w:ins>
      <w:ins w:id="646" w:author="Patrick Hailstone" w:date="2019-10-02T15:06:00Z">
        <w:r w:rsidR="00D6615B">
          <w:t xml:space="preserve"> a representative number of measurement points compared of the surface area. </w:t>
        </w:r>
      </w:ins>
      <w:ins w:id="647" w:author="Patrick Hailstone" w:date="2019-10-02T15:07:00Z">
        <w:r w:rsidR="00086BA4">
          <w:t xml:space="preserve">A measurement </w:t>
        </w:r>
      </w:ins>
      <w:ins w:id="648" w:author="Jørgen Steen Royal Petersen" w:date="2019-10-02T16:32:00Z">
        <w:r w:rsidR="00A355F8">
          <w:t xml:space="preserve">should be taken </w:t>
        </w:r>
      </w:ins>
      <w:ins w:id="649" w:author="Patrick Hailstone" w:date="2019-10-02T15:07:00Z">
        <w:r w:rsidR="00086BA4">
          <w:t>at least every 1 m</w:t>
        </w:r>
        <w:r w:rsidR="007E3FC2" w:rsidRPr="007E3FC2">
          <w:rPr>
            <w:vertAlign w:val="superscript"/>
            <w:rPrChange w:id="650" w:author="Patrick Hailstone" w:date="2019-10-02T15:08:00Z">
              <w:rPr/>
            </w:rPrChange>
          </w:rPr>
          <w:t>2</w:t>
        </w:r>
      </w:ins>
      <w:ins w:id="651" w:author="Patrick Hailstone" w:date="2019-10-02T15:08:00Z">
        <w:del w:id="652" w:author="Jørgen Steen Royal Petersen" w:date="2019-10-02T16:32:00Z">
          <w:r w:rsidR="007E3FC2" w:rsidDel="00A355F8">
            <w:rPr>
              <w:vertAlign w:val="superscript"/>
            </w:rPr>
            <w:delText xml:space="preserve"> </w:delText>
          </w:r>
          <w:r w:rsidR="007E3FC2" w:rsidDel="00A355F8">
            <w:delText>should be taken</w:delText>
          </w:r>
        </w:del>
        <w:r w:rsidR="007E3FC2">
          <w:t xml:space="preserve">, and the average </w:t>
        </w:r>
        <w:proofErr w:type="spellStart"/>
        <w:r w:rsidR="007E3FC2">
          <w:t>x</w:t>
        </w:r>
        <w:proofErr w:type="gramStart"/>
        <w:r w:rsidR="007E3FC2">
          <w:t>,y,Y</w:t>
        </w:r>
        <w:proofErr w:type="spellEnd"/>
        <w:proofErr w:type="gramEnd"/>
        <w:r w:rsidR="007E3FC2">
          <w:t xml:space="preserve"> coordinates </w:t>
        </w:r>
      </w:ins>
      <w:ins w:id="653" w:author="Jørgen Steen Royal Petersen" w:date="2019-10-02T16:35:00Z">
        <w:r w:rsidR="00A355F8">
          <w:t xml:space="preserve">is then </w:t>
        </w:r>
      </w:ins>
      <w:ins w:id="654" w:author="Jørgen Steen Royal Petersen" w:date="2019-10-02T16:28:00Z">
        <w:r w:rsidR="00A355F8">
          <w:t>calculated</w:t>
        </w:r>
      </w:ins>
      <w:ins w:id="655" w:author="Patrick Hailstone" w:date="2019-10-02T15:08:00Z">
        <w:del w:id="656" w:author="Jørgen Steen Royal Petersen" w:date="2019-10-02T16:28:00Z">
          <w:r w:rsidR="007E3FC2" w:rsidDel="00A355F8">
            <w:delText>taken</w:delText>
          </w:r>
        </w:del>
        <w:r w:rsidR="007E3FC2">
          <w:t xml:space="preserve">. </w:t>
        </w:r>
        <w:r w:rsidR="00762E26">
          <w:t>The average of the readings should be used to compare the results to the CIE 1931 S</w:t>
        </w:r>
      </w:ins>
      <w:ins w:id="657" w:author="Patrick Hailstone" w:date="2019-10-02T15:09:00Z">
        <w:r w:rsidR="00762E26">
          <w:t xml:space="preserve">tandard </w:t>
        </w:r>
        <w:del w:id="658" w:author="Jørgen Steen Royal Petersen" w:date="2019-10-02T16:29:00Z">
          <w:r w:rsidR="00762E26" w:rsidDel="00A355F8">
            <w:delText>Colormetric</w:delText>
          </w:r>
        </w:del>
      </w:ins>
      <w:ins w:id="659" w:author="Jørgen Steen Royal Petersen" w:date="2019-10-02T16:29:00Z">
        <w:r w:rsidR="00A355F8">
          <w:t>Colorimetric</w:t>
        </w:r>
      </w:ins>
      <w:ins w:id="660" w:author="Patrick Hailstone" w:date="2019-10-02T15:09:00Z">
        <w:r w:rsidR="00762E26">
          <w:t xml:space="preserve"> System</w:t>
        </w:r>
        <w:r w:rsidR="00132ACF">
          <w:t xml:space="preserve"> with the IALA coordinates as outlined in R0108.</w:t>
        </w:r>
      </w:ins>
      <w:ins w:id="661" w:author="Jørgen Steen Royal Petersen" w:date="2019-10-03T12:42:00Z">
        <w:r w:rsidR="00F55665">
          <w:t xml:space="preserve"> </w:t>
        </w:r>
      </w:ins>
    </w:p>
    <w:p w14:paraId="269EB4F6" w14:textId="4D104418" w:rsidR="008F29F8" w:rsidRDefault="000D1BDF">
      <w:pPr>
        <w:pStyle w:val="Brdtekst"/>
        <w:rPr>
          <w:ins w:id="662" w:author="Jørgen Steen Royal Petersen" w:date="2020-08-26T10:14:00Z"/>
        </w:rPr>
      </w:pPr>
      <w:commentRangeStart w:id="663"/>
      <w:ins w:id="664" w:author="Jørgen Steen Royal Petersen" w:date="2020-08-26T10:05:00Z">
        <w:r>
          <w:t>For</w:t>
        </w:r>
      </w:ins>
      <w:ins w:id="665" w:author="Jørgen Steen Royal Petersen" w:date="2020-08-26T10:09:00Z">
        <w:r>
          <w:t xml:space="preserve"> </w:t>
        </w:r>
      </w:ins>
      <w:ins w:id="666" w:author="Jørgen Steen Royal Petersen" w:date="2020-08-26T10:05:00Z">
        <w:r>
          <w:t xml:space="preserve">evaluation </w:t>
        </w:r>
      </w:ins>
      <w:ins w:id="667" w:author="Jørgen Steen Royal Petersen" w:date="2020-08-26T14:44:00Z">
        <w:r w:rsidR="00636B58">
          <w:t>f</w:t>
        </w:r>
      </w:ins>
      <w:ins w:id="668" w:author="Jørgen Steen Royal Petersen" w:date="2020-08-26T11:08:00Z">
        <w:r w:rsidR="005B1DDB">
          <w:t xml:space="preserve">ading </w:t>
        </w:r>
      </w:ins>
      <w:ins w:id="669" w:author="Jørgen Steen Royal Petersen" w:date="2020-08-26T10:05:00Z">
        <w:r>
          <w:t xml:space="preserve">of the </w:t>
        </w:r>
      </w:ins>
      <w:ins w:id="670" w:author="Jørgen Steen Royal Petersen" w:date="2020-08-26T14:45:00Z">
        <w:r w:rsidR="00636B58">
          <w:t xml:space="preserve">colour </w:t>
        </w:r>
      </w:ins>
      <w:ins w:id="671" w:author="Jørgen Steen Royal Petersen" w:date="2020-08-26T10:05:00Z">
        <w:r>
          <w:t>surface m</w:t>
        </w:r>
      </w:ins>
      <w:ins w:id="672" w:author="Jørgen Steen Royal Petersen" w:date="2020-08-26T10:06:00Z">
        <w:r>
          <w:t>e</w:t>
        </w:r>
      </w:ins>
      <w:ins w:id="673" w:author="Jørgen Steen Royal Petersen" w:date="2019-10-03T12:43:00Z">
        <w:r w:rsidR="00F55665">
          <w:t>asure</w:t>
        </w:r>
      </w:ins>
      <w:ins w:id="674" w:author="Jørgen Steen Royal Petersen" w:date="2019-10-03T13:02:00Z">
        <w:r w:rsidR="009B7891">
          <w:t>ment</w:t>
        </w:r>
      </w:ins>
      <w:ins w:id="675" w:author="Jørgen Steen Royal Petersen" w:date="2019-10-03T12:43:00Z">
        <w:r w:rsidR="00F55665">
          <w:t xml:space="preserve"> points which are obvious not in compliance with the colour </w:t>
        </w:r>
      </w:ins>
      <w:ins w:id="676" w:author="Jørgen Steen Royal Petersen" w:date="2019-10-03T12:45:00Z">
        <w:r w:rsidR="00F55665">
          <w:t xml:space="preserve">e.g. </w:t>
        </w:r>
      </w:ins>
      <w:ins w:id="677" w:author="Jørgen Steen Royal Petersen" w:date="2019-10-03T12:47:00Z">
        <w:r w:rsidR="00F55665">
          <w:t xml:space="preserve">close to the waterline </w:t>
        </w:r>
      </w:ins>
      <w:ins w:id="678" w:author="Jørgen Steen Royal Petersen" w:date="2019-10-03T12:46:00Z">
        <w:r w:rsidR="00F55665">
          <w:t xml:space="preserve">where </w:t>
        </w:r>
      </w:ins>
      <w:ins w:id="679" w:author="Jørgen Steen Royal Petersen" w:date="2019-10-03T13:58:00Z">
        <w:r w:rsidR="00B24C89">
          <w:t xml:space="preserve">marine </w:t>
        </w:r>
      </w:ins>
      <w:ins w:id="680" w:author="Jørgen Steen Royal Petersen" w:date="2019-10-03T12:46:00Z">
        <w:r w:rsidR="00F55665">
          <w:t>growth is on the</w:t>
        </w:r>
      </w:ins>
      <w:ins w:id="681" w:author="Jørgen Steen Royal Petersen" w:date="2019-10-03T12:47:00Z">
        <w:r w:rsidR="00F55665">
          <w:t xml:space="preserve"> coloured surface</w:t>
        </w:r>
      </w:ins>
      <w:ins w:id="682" w:author="Jørgen Steen Royal Petersen" w:date="2020-08-26T15:30:00Z">
        <w:r w:rsidR="00866F13">
          <w:t>.</w:t>
        </w:r>
      </w:ins>
      <w:ins w:id="683" w:author="Jørgen Steen Royal Petersen" w:date="2019-10-03T12:46:00Z">
        <w:r w:rsidR="00F55665">
          <w:t xml:space="preserve"> </w:t>
        </w:r>
      </w:ins>
      <w:ins w:id="684" w:author="Jørgen Steen Royal Petersen" w:date="2020-08-26T15:30:00Z">
        <w:r w:rsidR="00866F13">
          <w:t>T</w:t>
        </w:r>
      </w:ins>
      <w:ins w:id="685" w:author="Jørgen Steen Royal Petersen" w:date="2019-10-03T12:57:00Z">
        <w:r w:rsidR="009B7891">
          <w:t>h</w:t>
        </w:r>
      </w:ins>
      <w:ins w:id="686" w:author="Jørgen Steen Royal Petersen" w:date="2019-10-03T12:58:00Z">
        <w:r w:rsidR="009B7891">
          <w:t>is</w:t>
        </w:r>
      </w:ins>
      <w:ins w:id="687" w:author="Jørgen Steen Royal Petersen" w:date="2019-10-03T12:57:00Z">
        <w:r w:rsidR="009B7891">
          <w:t xml:space="preserve"> part </w:t>
        </w:r>
      </w:ins>
      <w:ins w:id="688" w:author="Jørgen Steen Royal Petersen" w:date="2019-10-03T12:43:00Z">
        <w:r w:rsidR="00F55665">
          <w:t xml:space="preserve">should be </w:t>
        </w:r>
      </w:ins>
      <w:ins w:id="689" w:author="Jørgen Steen Royal Petersen" w:date="2019-10-03T12:45:00Z">
        <w:r w:rsidR="00F55665">
          <w:t>avoided</w:t>
        </w:r>
      </w:ins>
      <w:ins w:id="690" w:author="Jørgen Steen Royal Petersen" w:date="2019-10-03T12:47:00Z">
        <w:r w:rsidR="00F55665">
          <w:t xml:space="preserve"> when calculating the average value </w:t>
        </w:r>
      </w:ins>
      <w:ins w:id="691" w:author="Jørgen Steen Royal Petersen" w:date="2020-09-02T21:46:00Z">
        <w:r w:rsidR="003E6001">
          <w:t xml:space="preserve">of the colour </w:t>
        </w:r>
      </w:ins>
      <w:ins w:id="692" w:author="Jørgen Steen Royal Petersen" w:date="2020-09-02T21:43:00Z">
        <w:r w:rsidR="003E6001">
          <w:t xml:space="preserve">for </w:t>
        </w:r>
      </w:ins>
      <w:ins w:id="693" w:author="Jørgen Steen Royal Petersen" w:date="2020-09-02T21:44:00Z">
        <w:r w:rsidR="003E6001">
          <w:t>assessment</w:t>
        </w:r>
      </w:ins>
      <w:ins w:id="694" w:author="Jørgen Steen Royal Petersen" w:date="2020-09-02T21:46:00Z">
        <w:r w:rsidR="003E6001">
          <w:t xml:space="preserve"> of the specific colour.</w:t>
        </w:r>
      </w:ins>
      <w:ins w:id="695" w:author="Jørgen Steen Royal Petersen" w:date="2020-08-26T10:07:00Z">
        <w:r>
          <w:t xml:space="preserve"> </w:t>
        </w:r>
      </w:ins>
    </w:p>
    <w:p w14:paraId="2536C20E" w14:textId="3787A657" w:rsidR="00F55665" w:rsidRDefault="000D1BDF">
      <w:pPr>
        <w:pStyle w:val="Brdtekst"/>
        <w:rPr>
          <w:ins w:id="696" w:author="Jørgen Steen Royal Petersen" w:date="2019-10-03T12:51:00Z"/>
        </w:rPr>
      </w:pPr>
      <w:ins w:id="697" w:author="Jørgen Steen Royal Petersen" w:date="2020-08-26T10:07:00Z">
        <w:r>
          <w:t>For evaluation of the</w:t>
        </w:r>
      </w:ins>
      <w:ins w:id="698" w:author="Jørgen Steen Royal Petersen" w:date="2020-08-26T10:08:00Z">
        <w:r>
          <w:t xml:space="preserve"> </w:t>
        </w:r>
      </w:ins>
      <w:ins w:id="699" w:author="Jørgen Steen Royal Petersen" w:date="2020-08-26T10:16:00Z">
        <w:r w:rsidR="008F29F8">
          <w:t xml:space="preserve">general </w:t>
        </w:r>
      </w:ins>
      <w:ins w:id="700" w:author="Jørgen Steen Royal Petersen" w:date="2020-08-26T10:08:00Z">
        <w:r>
          <w:t xml:space="preserve">performance of </w:t>
        </w:r>
      </w:ins>
      <w:ins w:id="701" w:author="Jørgen Steen Royal Petersen" w:date="2020-08-26T10:10:00Z">
        <w:r>
          <w:t xml:space="preserve">a day mark or </w:t>
        </w:r>
      </w:ins>
      <w:ins w:id="702" w:author="Jørgen Steen Royal Petersen" w:date="2020-08-26T10:16:00Z">
        <w:r w:rsidR="008F29F8">
          <w:t>visual</w:t>
        </w:r>
      </w:ins>
      <w:ins w:id="703" w:author="Jørgen Steen Royal Petersen" w:date="2020-08-27T12:54:00Z">
        <w:r w:rsidR="006F5D1D">
          <w:t xml:space="preserve"> part of a</w:t>
        </w:r>
      </w:ins>
      <w:ins w:id="704" w:author="Jørgen Steen Royal Petersen" w:date="2020-08-26T10:10:00Z">
        <w:r>
          <w:t xml:space="preserve"> buoy structure </w:t>
        </w:r>
      </w:ins>
      <w:ins w:id="705" w:author="Jørgen Steen Royal Petersen" w:date="2020-08-26T10:08:00Z">
        <w:r>
          <w:t xml:space="preserve">the surface </w:t>
        </w:r>
      </w:ins>
      <w:ins w:id="706" w:author="Jørgen Steen Royal Petersen" w:date="2020-08-26T10:14:00Z">
        <w:r w:rsidR="008F29F8">
          <w:t>of the entire surface should be included</w:t>
        </w:r>
      </w:ins>
      <w:ins w:id="707" w:author="Jørgen Steen Royal Petersen" w:date="2020-08-26T11:01:00Z">
        <w:r w:rsidR="005B1DDB">
          <w:t xml:space="preserve"> </w:t>
        </w:r>
      </w:ins>
      <w:ins w:id="708" w:author="Jørgen Steen Royal Petersen" w:date="2020-08-26T10:14:00Z">
        <w:r w:rsidR="008F29F8">
          <w:t xml:space="preserve">in </w:t>
        </w:r>
      </w:ins>
      <w:ins w:id="709" w:author="Jørgen Steen Royal Petersen" w:date="2020-08-26T11:01:00Z">
        <w:r w:rsidR="005B1DDB">
          <w:t xml:space="preserve">measurements </w:t>
        </w:r>
      </w:ins>
      <w:ins w:id="710" w:author="Jørgen Steen Royal Petersen" w:date="2020-08-26T14:39:00Z">
        <w:r w:rsidR="00900863">
          <w:t xml:space="preserve">– </w:t>
        </w:r>
      </w:ins>
      <w:ins w:id="711" w:author="Jørgen Steen Royal Petersen" w:date="2020-08-26T11:01:00Z">
        <w:r w:rsidR="005B1DDB">
          <w:t xml:space="preserve">also </w:t>
        </w:r>
      </w:ins>
      <w:ins w:id="712" w:author="Jørgen Steen Royal Petersen" w:date="2020-08-26T14:39:00Z">
        <w:r w:rsidR="00900863">
          <w:t xml:space="preserve">measurement </w:t>
        </w:r>
      </w:ins>
      <w:ins w:id="713" w:author="Jørgen Steen Royal Petersen" w:date="2020-08-26T11:01:00Z">
        <w:r w:rsidR="005B1DDB">
          <w:t xml:space="preserve">points where the colour </w:t>
        </w:r>
      </w:ins>
      <w:ins w:id="714" w:author="Jørgen Steen Royal Petersen" w:date="2020-08-26T11:03:00Z">
        <w:r w:rsidR="005B1DDB">
          <w:t xml:space="preserve">obvious </w:t>
        </w:r>
      </w:ins>
      <w:ins w:id="715" w:author="Jørgen Steen Royal Petersen" w:date="2020-08-26T11:01:00Z">
        <w:r w:rsidR="005B1DDB">
          <w:t>not are in compliance</w:t>
        </w:r>
      </w:ins>
      <w:ins w:id="716" w:author="Jørgen Steen Royal Petersen" w:date="2020-08-26T11:04:00Z">
        <w:r w:rsidR="005B1DDB">
          <w:t xml:space="preserve"> with the </w:t>
        </w:r>
      </w:ins>
      <w:ins w:id="717" w:author="Jørgen Steen Royal Petersen" w:date="2020-08-26T15:32:00Z">
        <w:r w:rsidR="00866F13">
          <w:t xml:space="preserve">genuine </w:t>
        </w:r>
      </w:ins>
      <w:ins w:id="718" w:author="Jørgen Steen Royal Petersen" w:date="2020-08-26T11:04:00Z">
        <w:r w:rsidR="005B1DDB">
          <w:t>colour</w:t>
        </w:r>
      </w:ins>
      <w:ins w:id="719" w:author="Jørgen Steen Royal Petersen" w:date="2020-08-26T15:32:00Z">
        <w:r w:rsidR="00866F13">
          <w:t xml:space="preserve"> </w:t>
        </w:r>
      </w:ins>
      <w:ins w:id="720" w:author="Jørgen Steen Royal Petersen" w:date="2020-08-26T11:04:00Z">
        <w:r w:rsidR="005B1DDB">
          <w:t>.</w:t>
        </w:r>
      </w:ins>
      <w:ins w:id="721" w:author="Jørgen Steen Royal Petersen" w:date="2020-08-26T10:07:00Z">
        <w:r>
          <w:t xml:space="preserve"> </w:t>
        </w:r>
      </w:ins>
      <w:commentRangeEnd w:id="663"/>
      <w:ins w:id="722" w:author="Jørgen Steen Royal Petersen" w:date="2020-08-26T11:04:00Z">
        <w:r w:rsidR="005B1DDB">
          <w:rPr>
            <w:rStyle w:val="Kommentarhenvisning"/>
          </w:rPr>
          <w:commentReference w:id="663"/>
        </w:r>
      </w:ins>
    </w:p>
    <w:p w14:paraId="6C13E528" w14:textId="34794A6E" w:rsidR="001B18B8" w:rsidRDefault="00F55665">
      <w:pPr>
        <w:pStyle w:val="Brdtekst"/>
        <w:jc w:val="center"/>
        <w:rPr>
          <w:ins w:id="723" w:author="Jørgen Steen Royal Petersen" w:date="2019-10-03T12:56:00Z"/>
        </w:rPr>
        <w:pPrChange w:id="724" w:author="Jørgen Steen Royal Petersen" w:date="2019-10-03T12:56:00Z">
          <w:pPr>
            <w:pStyle w:val="Brdtekst"/>
          </w:pPr>
        </w:pPrChange>
      </w:pPr>
      <w:ins w:id="725" w:author="Jørgen Steen Royal Petersen" w:date="2019-10-03T12:52:00Z">
        <w:r w:rsidRPr="00F55665">
          <w:rPr>
            <w:noProof/>
            <w:lang w:val="da-DK" w:eastAsia="da-DK"/>
          </w:rPr>
          <w:drawing>
            <wp:inline distT="0" distB="0" distL="0" distR="0" wp14:anchorId="602938C4" wp14:editId="25B5B5E5">
              <wp:extent cx="2809560" cy="2107170"/>
              <wp:effectExtent l="8255" t="0" r="0" b="0"/>
              <wp:docPr id="10" name="Billede 10" descr="H:\Private\FOTO fra digitalkamera\Poul Løwenørn sejlads og inspektion af afmærkning Storebælt DEC 2014\IMGP41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Private\FOTO fra digitalkamera\Poul Løwenørn sejlads og inspektion af afmærkning Storebælt DEC 2014\IMGP4136.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rot="5400000">
                        <a:off x="0" y="0"/>
                        <a:ext cx="2816845" cy="2112634"/>
                      </a:xfrm>
                      <a:prstGeom prst="rect">
                        <a:avLst/>
                      </a:prstGeom>
                      <a:noFill/>
                      <a:ln>
                        <a:noFill/>
                      </a:ln>
                    </pic:spPr>
                  </pic:pic>
                </a:graphicData>
              </a:graphic>
            </wp:inline>
          </w:drawing>
        </w:r>
      </w:ins>
      <w:ins w:id="726" w:author="Jørgen Steen Royal Petersen" w:date="2019-10-03T12:56:00Z">
        <w:r w:rsidR="009B7891" w:rsidRPr="009B7891">
          <w:rPr>
            <w:noProof/>
            <w:lang w:val="da-DK" w:eastAsia="da-DK"/>
          </w:rPr>
          <w:drawing>
            <wp:inline distT="0" distB="0" distL="0" distR="0" wp14:anchorId="34FAF9E9" wp14:editId="53EEB092">
              <wp:extent cx="3718137" cy="2788603"/>
              <wp:effectExtent l="0" t="0" r="0" b="0"/>
              <wp:docPr id="12" name="Billede 12" descr="H:\Private\FOTO fra digitalkamera\Poul Løwenørn sejlads og inspektion af afmærkning Storebælt DEC 2014\IMGP4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Private\FOTO fra digitalkamera\Poul Løwenørn sejlads og inspektion af afmærkning Storebælt DEC 2014\IMGP4138.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725493" cy="2794120"/>
                      </a:xfrm>
                      <a:prstGeom prst="rect">
                        <a:avLst/>
                      </a:prstGeom>
                      <a:noFill/>
                      <a:ln>
                        <a:noFill/>
                      </a:ln>
                    </pic:spPr>
                  </pic:pic>
                </a:graphicData>
              </a:graphic>
            </wp:inline>
          </w:drawing>
        </w:r>
      </w:ins>
    </w:p>
    <w:p w14:paraId="2C292059" w14:textId="679470D4" w:rsidR="009B7891" w:rsidRDefault="00912C51">
      <w:pPr>
        <w:pStyle w:val="Figurecaption"/>
        <w:jc w:val="center"/>
        <w:rPr>
          <w:ins w:id="727" w:author="Patrick Hailstone" w:date="2019-10-02T15:10:00Z"/>
        </w:rPr>
        <w:pPrChange w:id="728" w:author="Jørgen Steen Royal Petersen" w:date="2019-10-03T12:58:00Z">
          <w:pPr>
            <w:pStyle w:val="Brdtekst"/>
          </w:pPr>
        </w:pPrChange>
      </w:pPr>
      <w:bookmarkStart w:id="729" w:name="_Toc49425077"/>
      <w:ins w:id="730" w:author="Jørgen Steen Royal Petersen" w:date="2020-09-02T21:16:00Z">
        <w:r>
          <w:t>C</w:t>
        </w:r>
      </w:ins>
      <w:ins w:id="731" w:author="Jørgen Steen Royal Petersen" w:date="2019-10-03T13:00:00Z">
        <w:r w:rsidR="009B7891">
          <w:t xml:space="preserve">oloured part with </w:t>
        </w:r>
      </w:ins>
      <w:ins w:id="732" w:author="Jørgen Steen Royal Petersen" w:date="2019-10-03T13:02:00Z">
        <w:r w:rsidR="002B3863">
          <w:t xml:space="preserve">marine </w:t>
        </w:r>
      </w:ins>
      <w:ins w:id="733" w:author="Jørgen Steen Royal Petersen" w:date="2019-10-03T12:58:00Z">
        <w:r w:rsidR="009B7891">
          <w:t xml:space="preserve">growth </w:t>
        </w:r>
      </w:ins>
      <w:ins w:id="734" w:author="Jørgen Steen Royal Petersen" w:date="2019-10-03T12:59:00Z">
        <w:r w:rsidR="009B7891">
          <w:t>should be avoided wh</w:t>
        </w:r>
        <w:r>
          <w:t xml:space="preserve">en </w:t>
        </w:r>
      </w:ins>
      <w:ins w:id="735" w:author="Jørgen Steen Royal Petersen" w:date="2020-09-02T21:14:00Z">
        <w:r>
          <w:t>evaluating</w:t>
        </w:r>
      </w:ins>
      <w:ins w:id="736" w:author="Jørgen Steen Royal Petersen" w:date="2019-10-03T12:59:00Z">
        <w:r>
          <w:t xml:space="preserve"> </w:t>
        </w:r>
      </w:ins>
      <w:ins w:id="737" w:author="Jørgen Steen Royal Petersen" w:date="2020-09-02T21:15:00Z">
        <w:r>
          <w:t xml:space="preserve">the </w:t>
        </w:r>
      </w:ins>
      <w:ins w:id="738" w:author="Jørgen Steen Royal Petersen" w:date="2020-09-02T21:16:00Z">
        <w:r>
          <w:t xml:space="preserve">fading of the </w:t>
        </w:r>
      </w:ins>
      <w:ins w:id="739" w:author="Jørgen Steen Royal Petersen" w:date="2020-09-02T21:15:00Z">
        <w:r>
          <w:t>colour</w:t>
        </w:r>
      </w:ins>
      <w:ins w:id="740" w:author="Jørgen Steen Royal Petersen" w:date="2020-09-02T21:17:00Z">
        <w:r>
          <w:t xml:space="preserve"> </w:t>
        </w:r>
      </w:ins>
      <w:ins w:id="741" w:author="Jørgen Steen Royal Petersen" w:date="2020-09-02T21:18:00Z">
        <w:r>
          <w:t xml:space="preserve">but </w:t>
        </w:r>
      </w:ins>
      <w:ins w:id="742" w:author="Jørgen Steen Royal Petersen" w:date="2020-09-02T21:17:00Z">
        <w:r>
          <w:t>included when evaluating</w:t>
        </w:r>
      </w:ins>
      <w:ins w:id="743" w:author="Jørgen Steen Royal Petersen" w:date="2020-09-02T21:19:00Z">
        <w:r>
          <w:t xml:space="preserve"> the </w:t>
        </w:r>
      </w:ins>
      <w:ins w:id="744" w:author="Jørgen Steen Royal Petersen" w:date="2020-09-02T21:22:00Z">
        <w:r w:rsidR="00BD4564">
          <w:t>visual</w:t>
        </w:r>
      </w:ins>
      <w:ins w:id="745" w:author="Jørgen Steen Royal Petersen" w:date="2020-09-02T21:23:00Z">
        <w:r w:rsidR="00BD4564">
          <w:t xml:space="preserve"> </w:t>
        </w:r>
      </w:ins>
      <w:ins w:id="746" w:author="Jørgen Steen Royal Petersen" w:date="2020-09-02T21:19:00Z">
        <w:r>
          <w:t>day mark colour of the AtoN</w:t>
        </w:r>
      </w:ins>
      <w:ins w:id="747" w:author="Jørgen Steen Royal Petersen" w:date="2019-10-03T13:00:00Z">
        <w:r w:rsidR="009B7891">
          <w:t>.</w:t>
        </w:r>
      </w:ins>
      <w:bookmarkEnd w:id="729"/>
    </w:p>
    <w:p w14:paraId="6B9B2FE8" w14:textId="49FA6983" w:rsidR="008D65FA" w:rsidDel="008D65FA" w:rsidRDefault="005E54BA">
      <w:pPr>
        <w:pStyle w:val="Brdtekst"/>
        <w:rPr>
          <w:ins w:id="748" w:author="Patrick Hailstone" w:date="2019-10-02T15:13:00Z"/>
          <w:del w:id="749" w:author="Jørgen Steen Royal Petersen" w:date="2019-10-03T10:23:00Z"/>
        </w:rPr>
      </w:pPr>
      <w:ins w:id="750" w:author="Patrick Hailstone" w:date="2019-10-02T15:10:00Z">
        <w:r>
          <w:t>Instrumentation for measurement is outline</w:t>
        </w:r>
      </w:ins>
      <w:ins w:id="751" w:author="Jørgen Steen Royal Petersen" w:date="2019-10-02T16:30:00Z">
        <w:r w:rsidR="00A355F8">
          <w:t>d</w:t>
        </w:r>
      </w:ins>
      <w:ins w:id="752" w:author="Patrick Hailstone" w:date="2019-10-02T15:10:00Z">
        <w:r>
          <w:t xml:space="preserve"> in Section 2.</w:t>
        </w:r>
      </w:ins>
      <w:ins w:id="753" w:author="Patrick Hailstone" w:date="2019-10-02T15:14:00Z">
        <w:r w:rsidR="001843B2">
          <w:t>5.</w:t>
        </w:r>
      </w:ins>
      <w:ins w:id="754" w:author="Patrick Hailstone" w:date="2019-10-02T15:10:00Z">
        <w:r>
          <w:t xml:space="preserve"> </w:t>
        </w:r>
      </w:ins>
      <w:ins w:id="755" w:author="Patrick Hailstone" w:date="2019-10-02T15:11:00Z">
        <w:r w:rsidR="00172D16">
          <w:t xml:space="preserve">Consideration on which type of instrument used </w:t>
        </w:r>
      </w:ins>
      <w:ins w:id="756" w:author="Patrick Hailstone" w:date="2019-10-02T15:12:00Z">
        <w:r w:rsidR="007003F8">
          <w:t>will depend on the environment where the measurements will be carried out. For practical field use</w:t>
        </w:r>
        <w:r w:rsidR="00227028">
          <w:t xml:space="preserve">, a robust </w:t>
        </w:r>
        <w:r w:rsidR="00227028">
          <w:lastRenderedPageBreak/>
          <w:t xml:space="preserve">handheld instrument is recommended. </w:t>
        </w:r>
      </w:ins>
      <w:ins w:id="757" w:author="Jørgen Steen Royal Petersen" w:date="2019-10-03T10:24:00Z">
        <w:r w:rsidR="008D65FA" w:rsidRPr="008D65FA">
          <w:t xml:space="preserve">Available instruments have commonly </w:t>
        </w:r>
      </w:ins>
      <w:ins w:id="758" w:author="Jørgen Steen Royal Petersen" w:date="2019-10-03T10:27:00Z">
        <w:r w:rsidR="008D65FA">
          <w:t xml:space="preserve">a </w:t>
        </w:r>
      </w:ins>
      <w:ins w:id="759" w:author="Jørgen Steen Royal Petersen" w:date="2019-10-03T10:24:00Z">
        <w:r w:rsidR="008D65FA" w:rsidRPr="008D65FA">
          <w:t xml:space="preserve">wide range of </w:t>
        </w:r>
        <w:r w:rsidR="008D65FA">
          <w:t xml:space="preserve">functionalities </w:t>
        </w:r>
      </w:ins>
      <w:ins w:id="760" w:author="Jørgen Steen Royal Petersen" w:date="2019-10-03T10:31:00Z">
        <w:r w:rsidR="003D4A48">
          <w:t xml:space="preserve">e.g. </w:t>
        </w:r>
      </w:ins>
      <w:ins w:id="761" w:author="Jørgen Steen Royal Petersen" w:date="2019-10-03T10:24:00Z">
        <w:r w:rsidR="008D65FA" w:rsidRPr="008D65FA">
          <w:t xml:space="preserve">to perform average values, acceptance </w:t>
        </w:r>
      </w:ins>
      <w:ins w:id="762" w:author="Jørgen Steen Royal Petersen" w:date="2019-10-03T11:14:00Z">
        <w:r w:rsidR="00D34BED">
          <w:t>criteria</w:t>
        </w:r>
      </w:ins>
      <w:ins w:id="763" w:author="Jørgen Steen Royal Petersen" w:date="2019-10-03T10:24:00Z">
        <w:r w:rsidR="008D65FA" w:rsidRPr="008D65FA">
          <w:t xml:space="preserve"> etc.    </w:t>
        </w:r>
      </w:ins>
    </w:p>
    <w:p w14:paraId="218E1384" w14:textId="1BA63634" w:rsidR="00227028" w:rsidRDefault="00227028">
      <w:pPr>
        <w:pStyle w:val="Brdtekst"/>
        <w:rPr>
          <w:ins w:id="764" w:author="Patrick Hailstone" w:date="2019-10-02T15:15:00Z"/>
        </w:rPr>
      </w:pPr>
      <w:commentRangeStart w:id="765"/>
      <w:ins w:id="766" w:author="Patrick Hailstone" w:date="2019-10-02T15:13:00Z">
        <w:r>
          <w:t xml:space="preserve">Visual comparisons </w:t>
        </w:r>
        <w:r w:rsidR="00046AC1">
          <w:t>using</w:t>
        </w:r>
      </w:ins>
      <w:ins w:id="767" w:author="Patrick Hailstone" w:date="2019-10-02T15:14:00Z">
        <w:r w:rsidR="001843B2">
          <w:t xml:space="preserve"> a colour</w:t>
        </w:r>
        <w:r w:rsidR="00461799">
          <w:t xml:space="preserve"> swatch can be used, but are not </w:t>
        </w:r>
      </w:ins>
      <w:ins w:id="768" w:author="Patrick Hailstone" w:date="2019-10-02T15:15:00Z">
        <w:r w:rsidR="00461799">
          <w:t xml:space="preserve">recommended because it is subject to the observer’s perception. </w:t>
        </w:r>
      </w:ins>
      <w:commentRangeEnd w:id="765"/>
      <w:r w:rsidR="00D507EF">
        <w:rPr>
          <w:rStyle w:val="Kommentarhenvisning"/>
        </w:rPr>
        <w:commentReference w:id="765"/>
      </w:r>
    </w:p>
    <w:p w14:paraId="5FEA8FF3" w14:textId="77777777" w:rsidR="00900863" w:rsidRDefault="00900863">
      <w:pPr>
        <w:pStyle w:val="Brdtekst"/>
        <w:rPr>
          <w:ins w:id="770" w:author="Jørgen Steen Royal Petersen" w:date="2020-08-26T14:41:00Z"/>
        </w:rPr>
      </w:pPr>
    </w:p>
    <w:p w14:paraId="527A238F" w14:textId="1DA862FF" w:rsidR="003A20F2" w:rsidRPr="007E3FC2" w:rsidRDefault="003A20F2">
      <w:pPr>
        <w:pStyle w:val="Brdtekst"/>
        <w:rPr>
          <w:ins w:id="771" w:author="Patrick Hailstone" w:date="2019-10-02T14:57:00Z"/>
        </w:rPr>
      </w:pPr>
      <w:ins w:id="772" w:author="Patrick Hailstone" w:date="2019-10-02T15:15:00Z">
        <w:r>
          <w:t>Below is an example of measurement methodology for different types of AtoNs:</w:t>
        </w:r>
      </w:ins>
    </w:p>
    <w:p w14:paraId="1039D1CD" w14:textId="77777777" w:rsidR="001B18B8" w:rsidRDefault="001B18B8">
      <w:pPr>
        <w:pStyle w:val="Brdtekst"/>
        <w:rPr>
          <w:ins w:id="773" w:author="Patrick Hailstone" w:date="2019-10-02T14:57:00Z"/>
        </w:rPr>
      </w:pPr>
    </w:p>
    <w:p w14:paraId="243F563A" w14:textId="04EB04C9" w:rsidR="00B32CAD" w:rsidRDefault="00B32CAD">
      <w:pPr>
        <w:pStyle w:val="Brdtekst"/>
        <w:jc w:val="center"/>
        <w:rPr>
          <w:ins w:id="774" w:author="Jørgen Steen Royal Petersen" w:date="2019-10-01T21:33:00Z"/>
        </w:rPr>
        <w:pPrChange w:id="775" w:author="Jørgen Steen Royal Petersen" w:date="2019-10-01T21:48:00Z">
          <w:pPr>
            <w:pStyle w:val="Brdtekst"/>
          </w:pPr>
        </w:pPrChange>
      </w:pPr>
      <w:ins w:id="776" w:author="Jørgen Steen Royal Petersen" w:date="2019-10-01T21:48:00Z">
        <w:r>
          <w:rPr>
            <w:noProof/>
            <w:lang w:val="da-DK" w:eastAsia="da-DK"/>
          </w:rPr>
          <w:drawing>
            <wp:inline distT="0" distB="0" distL="0" distR="0" wp14:anchorId="32943683" wp14:editId="66BC57AB">
              <wp:extent cx="3684109" cy="4857750"/>
              <wp:effectExtent l="0" t="0" r="0" b="0"/>
              <wp:docPr id="17" name="Billed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714470" cy="4897783"/>
                      </a:xfrm>
                      <a:prstGeom prst="rect">
                        <a:avLst/>
                      </a:prstGeom>
                      <a:noFill/>
                    </pic:spPr>
                  </pic:pic>
                </a:graphicData>
              </a:graphic>
            </wp:inline>
          </w:drawing>
        </w:r>
      </w:ins>
    </w:p>
    <w:p w14:paraId="6C16EA9E" w14:textId="183CD9F1" w:rsidR="00671216" w:rsidRDefault="00B32CAD">
      <w:pPr>
        <w:pStyle w:val="Figurecaption"/>
        <w:jc w:val="center"/>
        <w:rPr>
          <w:ins w:id="777" w:author="Jørgen Steen Royal Petersen" w:date="2019-10-01T22:09:00Z"/>
        </w:rPr>
        <w:pPrChange w:id="778" w:author="Jørgen Steen Royal Petersen" w:date="2019-10-03T10:26:00Z">
          <w:pPr>
            <w:pStyle w:val="Brdtekst"/>
          </w:pPr>
        </w:pPrChange>
      </w:pPr>
      <w:bookmarkStart w:id="779" w:name="_Toc49425078"/>
      <w:ins w:id="780" w:author="Jørgen Steen Royal Petersen" w:date="2019-10-01T21:49:00Z">
        <w:r>
          <w:t xml:space="preserve">Vertical </w:t>
        </w:r>
      </w:ins>
      <w:ins w:id="781" w:author="Jørgen Steen Royal Petersen" w:date="2019-10-01T21:46:00Z">
        <w:r>
          <w:t>Measurement Point</w:t>
        </w:r>
      </w:ins>
      <w:ins w:id="782" w:author="Jørgen Steen Royal Petersen" w:date="2019-10-01T21:49:00Z">
        <w:r>
          <w:t>s</w:t>
        </w:r>
      </w:ins>
      <w:ins w:id="783" w:author="Jørgen Steen Royal Petersen" w:date="2019-10-01T21:46:00Z">
        <w:r>
          <w:t xml:space="preserve"> and Datum Line</w:t>
        </w:r>
      </w:ins>
      <w:bookmarkEnd w:id="779"/>
    </w:p>
    <w:p w14:paraId="151F2245" w14:textId="350A40FA" w:rsidR="00E63AFB" w:rsidRDefault="00671216">
      <w:pPr>
        <w:pStyle w:val="Brdtekst"/>
        <w:jc w:val="center"/>
        <w:rPr>
          <w:ins w:id="784" w:author="Jørgen Steen Royal Petersen" w:date="2019-10-01T21:35:00Z"/>
        </w:rPr>
        <w:pPrChange w:id="785" w:author="Jørgen Steen Royal Petersen" w:date="2019-10-03T09:54:00Z">
          <w:pPr>
            <w:pStyle w:val="Brdtekst"/>
          </w:pPr>
        </w:pPrChange>
      </w:pPr>
      <w:ins w:id="786" w:author="Jørgen Steen Royal Petersen" w:date="2019-10-01T22:10:00Z">
        <w:r>
          <w:rPr>
            <w:noProof/>
            <w:lang w:val="da-DK" w:eastAsia="da-DK"/>
          </w:rPr>
          <w:lastRenderedPageBreak/>
          <w:drawing>
            <wp:inline distT="0" distB="0" distL="0" distR="0" wp14:anchorId="1574067C" wp14:editId="6186A300">
              <wp:extent cx="4587792" cy="3410585"/>
              <wp:effectExtent l="0" t="0" r="0" b="0"/>
              <wp:docPr id="20" name="Billed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89901" cy="3412153"/>
                      </a:xfrm>
                      <a:prstGeom prst="rect">
                        <a:avLst/>
                      </a:prstGeom>
                      <a:noFill/>
                    </pic:spPr>
                  </pic:pic>
                </a:graphicData>
              </a:graphic>
            </wp:inline>
          </w:drawing>
        </w:r>
      </w:ins>
    </w:p>
    <w:p w14:paraId="0B53F2EC" w14:textId="1D4CD8E1" w:rsidR="00671216" w:rsidRDefault="00671216">
      <w:pPr>
        <w:pStyle w:val="Figurecaption"/>
        <w:jc w:val="center"/>
        <w:rPr>
          <w:ins w:id="787" w:author="Jørgen Steen Royal Petersen" w:date="2019-10-03T10:26:00Z"/>
        </w:rPr>
        <w:pPrChange w:id="788" w:author="Jørgen Steen Royal Petersen" w:date="2019-10-01T22:10:00Z">
          <w:pPr>
            <w:pStyle w:val="Brdtekst"/>
          </w:pPr>
        </w:pPrChange>
      </w:pPr>
      <w:bookmarkStart w:id="789" w:name="_Toc49425079"/>
      <w:ins w:id="790" w:author="Jørgen Steen Royal Petersen" w:date="2019-10-01T22:10:00Z">
        <w:r>
          <w:t xml:space="preserve">Top view of buoy with </w:t>
        </w:r>
      </w:ins>
      <w:ins w:id="791" w:author="Jørgen Steen Royal Petersen" w:date="2019-10-01T22:26:00Z">
        <w:r w:rsidR="00AB5AA1">
          <w:t>D</w:t>
        </w:r>
      </w:ins>
      <w:ins w:id="792" w:author="Jørgen Steen Royal Petersen" w:date="2019-10-01T22:10:00Z">
        <w:r>
          <w:t xml:space="preserve">atum </w:t>
        </w:r>
      </w:ins>
      <w:ins w:id="793" w:author="Jørgen Steen Royal Petersen" w:date="2019-10-01T22:27:00Z">
        <w:r w:rsidR="00AB5AA1">
          <w:t>P</w:t>
        </w:r>
      </w:ins>
      <w:ins w:id="794" w:author="Jørgen Steen Royal Petersen" w:date="2019-10-01T22:10:00Z">
        <w:r>
          <w:t xml:space="preserve">oint and </w:t>
        </w:r>
      </w:ins>
      <w:ins w:id="795" w:author="Jørgen Steen Royal Petersen" w:date="2019-10-01T22:27:00Z">
        <w:r w:rsidR="00AB5AA1">
          <w:t>M</w:t>
        </w:r>
      </w:ins>
      <w:ins w:id="796" w:author="Jørgen Steen Royal Petersen" w:date="2019-10-01T22:10:00Z">
        <w:r>
          <w:t>easure</w:t>
        </w:r>
      </w:ins>
      <w:ins w:id="797" w:author="Jørgen Steen Royal Petersen" w:date="2019-10-01T22:26:00Z">
        <w:r w:rsidR="00AB5AA1">
          <w:t>ment</w:t>
        </w:r>
      </w:ins>
      <w:ins w:id="798" w:author="Jørgen Steen Royal Petersen" w:date="2019-10-01T22:10:00Z">
        <w:r>
          <w:t xml:space="preserve"> </w:t>
        </w:r>
      </w:ins>
      <w:ins w:id="799" w:author="Jørgen Steen Royal Petersen" w:date="2019-10-01T22:27:00Z">
        <w:r w:rsidR="00AB5AA1">
          <w:t>P</w:t>
        </w:r>
      </w:ins>
      <w:ins w:id="800" w:author="Jørgen Steen Royal Petersen" w:date="2019-10-01T22:10:00Z">
        <w:r>
          <w:t>oints</w:t>
        </w:r>
      </w:ins>
      <w:bookmarkEnd w:id="789"/>
    </w:p>
    <w:p w14:paraId="2828ECA8" w14:textId="0B8A611A" w:rsidR="008D65FA" w:rsidRDefault="008D65FA">
      <w:pPr>
        <w:rPr>
          <w:ins w:id="801" w:author="Jørgen Steen Royal Petersen" w:date="2020-08-26T14:41:00Z"/>
        </w:rPr>
        <w:pPrChange w:id="802" w:author="Jørgen Steen Royal Petersen" w:date="2019-10-03T10:26:00Z">
          <w:pPr>
            <w:pStyle w:val="Brdtekst"/>
          </w:pPr>
        </w:pPrChange>
      </w:pPr>
    </w:p>
    <w:p w14:paraId="56BBEC66" w14:textId="7E5C8F43" w:rsidR="00900863" w:rsidRDefault="00900863">
      <w:pPr>
        <w:rPr>
          <w:ins w:id="803" w:author="Jørgen Steen Royal Petersen" w:date="2020-08-26T14:41:00Z"/>
        </w:rPr>
        <w:pPrChange w:id="804" w:author="Jørgen Steen Royal Petersen" w:date="2019-10-03T10:26:00Z">
          <w:pPr>
            <w:pStyle w:val="Brdtekst"/>
          </w:pPr>
        </w:pPrChange>
      </w:pPr>
    </w:p>
    <w:p w14:paraId="3FF0F454" w14:textId="0F6DDE0D" w:rsidR="00900863" w:rsidRDefault="00900863">
      <w:pPr>
        <w:rPr>
          <w:ins w:id="805" w:author="Jørgen Steen Royal Petersen" w:date="2020-08-26T14:41:00Z"/>
        </w:rPr>
        <w:pPrChange w:id="806" w:author="Jørgen Steen Royal Petersen" w:date="2019-10-03T10:26:00Z">
          <w:pPr>
            <w:pStyle w:val="Brdtekst"/>
          </w:pPr>
        </w:pPrChange>
      </w:pPr>
    </w:p>
    <w:p w14:paraId="04EC63BB" w14:textId="3429464B" w:rsidR="00636B58" w:rsidRDefault="00636B58">
      <w:pPr>
        <w:rPr>
          <w:ins w:id="807" w:author="Jørgen Steen Royal Petersen" w:date="2020-08-26T14:41:00Z"/>
        </w:rPr>
        <w:pPrChange w:id="808" w:author="Jørgen Steen Royal Petersen" w:date="2019-10-03T10:26:00Z">
          <w:pPr>
            <w:pStyle w:val="Brdtekst"/>
          </w:pPr>
        </w:pPrChange>
      </w:pPr>
    </w:p>
    <w:p w14:paraId="2E7A7221" w14:textId="65947BD3" w:rsidR="00636B58" w:rsidRDefault="00636B58">
      <w:pPr>
        <w:rPr>
          <w:ins w:id="809" w:author="Jørgen Steen Royal Petersen" w:date="2020-08-26T14:41:00Z"/>
        </w:rPr>
        <w:pPrChange w:id="810" w:author="Jørgen Steen Royal Petersen" w:date="2019-10-03T10:26:00Z">
          <w:pPr>
            <w:pStyle w:val="Brdtekst"/>
          </w:pPr>
        </w:pPrChange>
      </w:pPr>
    </w:p>
    <w:p w14:paraId="0C5F4BE9" w14:textId="6622F0B7" w:rsidR="00636B58" w:rsidRDefault="00636B58">
      <w:pPr>
        <w:rPr>
          <w:ins w:id="811" w:author="Jørgen Steen Royal Petersen" w:date="2020-08-26T14:41:00Z"/>
        </w:rPr>
        <w:pPrChange w:id="812" w:author="Jørgen Steen Royal Petersen" w:date="2019-10-03T10:26:00Z">
          <w:pPr>
            <w:pStyle w:val="Brdtekst"/>
          </w:pPr>
        </w:pPrChange>
      </w:pPr>
    </w:p>
    <w:p w14:paraId="65797D49" w14:textId="77777777" w:rsidR="00636B58" w:rsidRPr="008D65FA" w:rsidRDefault="00636B58">
      <w:pPr>
        <w:rPr>
          <w:ins w:id="813" w:author="Jørgen Steen Royal Petersen" w:date="2019-10-03T09:54:00Z"/>
        </w:rPr>
        <w:pPrChange w:id="814" w:author="Jørgen Steen Royal Petersen" w:date="2019-10-03T10:26:00Z">
          <w:pPr>
            <w:pStyle w:val="Brdtekst"/>
          </w:pPr>
        </w:pPrChange>
      </w:pPr>
    </w:p>
    <w:p w14:paraId="642538BF" w14:textId="01E56F95" w:rsidR="00E63AFB" w:rsidRDefault="00E63AFB">
      <w:pPr>
        <w:jc w:val="center"/>
        <w:rPr>
          <w:ins w:id="815" w:author="Jørgen Steen Royal Petersen" w:date="2019-10-03T09:55:00Z"/>
        </w:rPr>
        <w:pPrChange w:id="816" w:author="Jørgen Steen Royal Petersen" w:date="2019-10-03T09:55:00Z">
          <w:pPr>
            <w:pStyle w:val="Brdtekst"/>
          </w:pPr>
        </w:pPrChange>
      </w:pPr>
      <w:ins w:id="817" w:author="Jørgen Steen Royal Petersen" w:date="2019-10-03T09:54:00Z">
        <w:r w:rsidRPr="00E63AFB">
          <w:rPr>
            <w:noProof/>
            <w:lang w:val="da-DK" w:eastAsia="da-DK"/>
          </w:rPr>
          <w:drawing>
            <wp:inline distT="0" distB="0" distL="0" distR="0" wp14:anchorId="324278E1" wp14:editId="09B25F66">
              <wp:extent cx="2945765" cy="3418101"/>
              <wp:effectExtent l="0" t="0" r="6985" b="0"/>
              <wp:docPr id="8" name="Billede 8" descr="C:\Users\b002164\AppData\Local\Microsoft\Windows\INetCache\Content.Outlook\3KXNPORS\20191003_073304715_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002164\AppData\Local\Microsoft\Windows\INetCache\Content.Outlook\3KXNPORS\20191003_073304715_iOS.jpg"/>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t="12974"/>
                      <a:stretch/>
                    </pic:blipFill>
                    <pic:spPr bwMode="auto">
                      <a:xfrm>
                        <a:off x="0" y="0"/>
                        <a:ext cx="2949058" cy="3421922"/>
                      </a:xfrm>
                      <a:prstGeom prst="rect">
                        <a:avLst/>
                      </a:prstGeom>
                      <a:noFill/>
                      <a:ln>
                        <a:noFill/>
                      </a:ln>
                      <a:extLst>
                        <a:ext uri="{53640926-AAD7-44D8-BBD7-CCE9431645EC}">
                          <a14:shadowObscured xmlns:a14="http://schemas.microsoft.com/office/drawing/2010/main"/>
                        </a:ext>
                      </a:extLst>
                    </pic:spPr>
                  </pic:pic>
                </a:graphicData>
              </a:graphic>
            </wp:inline>
          </w:drawing>
        </w:r>
      </w:ins>
    </w:p>
    <w:p w14:paraId="59F65668" w14:textId="4153BF3E" w:rsidR="00E63AFB" w:rsidRPr="00E63AFB" w:rsidRDefault="00E63AFB">
      <w:pPr>
        <w:pStyle w:val="Figurecaption"/>
        <w:jc w:val="center"/>
        <w:rPr>
          <w:ins w:id="818" w:author="Jørgen Steen Royal Petersen" w:date="2019-10-01T22:25:00Z"/>
        </w:rPr>
        <w:pPrChange w:id="819" w:author="Jørgen Steen Royal Petersen" w:date="2019-10-03T09:57:00Z">
          <w:pPr>
            <w:pStyle w:val="Brdtekst"/>
          </w:pPr>
        </w:pPrChange>
      </w:pPr>
      <w:bookmarkStart w:id="820" w:name="_Toc49425080"/>
      <w:ins w:id="821" w:author="Jørgen Steen Royal Petersen" w:date="2019-10-03T09:56:00Z">
        <w:r>
          <w:t xml:space="preserve">An example </w:t>
        </w:r>
      </w:ins>
      <w:ins w:id="822" w:author="Jørgen Steen Royal Petersen" w:date="2019-10-03T09:57:00Z">
        <w:r>
          <w:t xml:space="preserve">to </w:t>
        </w:r>
      </w:ins>
      <w:ins w:id="823" w:author="Jørgen Steen Royal Petersen" w:date="2019-10-03T09:56:00Z">
        <w:r>
          <w:t>us</w:t>
        </w:r>
      </w:ins>
      <w:ins w:id="824" w:author="Jørgen Steen Royal Petersen" w:date="2019-10-03T09:57:00Z">
        <w:r>
          <w:t>e</w:t>
        </w:r>
      </w:ins>
      <w:ins w:id="825" w:author="Jørgen Steen Royal Petersen" w:date="2019-10-03T09:58:00Z">
        <w:r>
          <w:t xml:space="preserve"> </w:t>
        </w:r>
      </w:ins>
      <w:ins w:id="826" w:author="Jørgen Steen Royal Petersen" w:date="2019-10-03T09:56:00Z">
        <w:r>
          <w:t xml:space="preserve">ID number </w:t>
        </w:r>
      </w:ins>
      <w:ins w:id="827" w:author="Jørgen Steen Royal Petersen" w:date="2019-10-03T09:57:00Z">
        <w:r>
          <w:t xml:space="preserve">of the buoy </w:t>
        </w:r>
      </w:ins>
      <w:ins w:id="828" w:author="Jørgen Steen Royal Petersen" w:date="2019-10-03T09:56:00Z">
        <w:r>
          <w:t>a</w:t>
        </w:r>
      </w:ins>
      <w:ins w:id="829" w:author="Jørgen Steen Royal Petersen" w:date="2019-10-03T09:58:00Z">
        <w:r>
          <w:t>s a</w:t>
        </w:r>
      </w:ins>
      <w:ins w:id="830" w:author="Jørgen Steen Royal Petersen" w:date="2019-10-03T09:56:00Z">
        <w:r>
          <w:t xml:space="preserve"> reference</w:t>
        </w:r>
      </w:ins>
      <w:ins w:id="831" w:author="Jørgen Steen Royal Petersen" w:date="2019-10-03T09:57:00Z">
        <w:r>
          <w:t xml:space="preserve"> point (Datum)</w:t>
        </w:r>
      </w:ins>
      <w:bookmarkEnd w:id="820"/>
    </w:p>
    <w:p w14:paraId="5763697C" w14:textId="77777777" w:rsidR="00AB5AA1" w:rsidRPr="00AB5AA1" w:rsidRDefault="00AB5AA1">
      <w:pPr>
        <w:rPr>
          <w:ins w:id="832" w:author="Jørgen Steen Royal Petersen" w:date="2019-10-01T22:09:00Z"/>
        </w:rPr>
        <w:pPrChange w:id="833" w:author="Jørgen Steen Royal Petersen" w:date="2019-10-01T22:25:00Z">
          <w:pPr>
            <w:pStyle w:val="Brdtekst"/>
          </w:pPr>
        </w:pPrChange>
      </w:pPr>
    </w:p>
    <w:p w14:paraId="7FDBADDC" w14:textId="125F3AB5" w:rsidR="00400B57" w:rsidRPr="00671216" w:rsidRDefault="00AB5AA1">
      <w:pPr>
        <w:pStyle w:val="Tablecaption"/>
        <w:rPr>
          <w:ins w:id="834" w:author="Jørgen Steen Royal Petersen" w:date="2019-10-01T22:14:00Z"/>
        </w:rPr>
        <w:pPrChange w:id="835" w:author="Jørgen Steen Royal Petersen" w:date="2019-10-01T22:25:00Z">
          <w:pPr>
            <w:tabs>
              <w:tab w:val="left" w:pos="6962"/>
            </w:tabs>
          </w:pPr>
        </w:pPrChange>
      </w:pPr>
      <w:bookmarkStart w:id="836" w:name="_Toc49425060"/>
      <w:ins w:id="837" w:author="Jørgen Steen Royal Petersen" w:date="2019-10-01T22:24:00Z">
        <w:r>
          <w:t>Matrix for registration and calculation of average values of Y, x and y</w:t>
        </w:r>
      </w:ins>
      <w:ins w:id="838" w:author="Jørgen Steen Royal Petersen" w:date="2019-10-02T17:07:00Z">
        <w:r w:rsidR="007F173F">
          <w:t xml:space="preserve"> of a buoy</w:t>
        </w:r>
      </w:ins>
      <w:bookmarkEnd w:id="836"/>
      <w:ins w:id="839" w:author="Jørgen Steen Royal Petersen" w:date="2019-10-01T22:11:00Z">
        <w:r w:rsidR="00671216">
          <w:tab/>
        </w:r>
      </w:ins>
    </w:p>
    <w:tbl>
      <w:tblPr>
        <w:tblStyle w:val="Tabel-Gitter"/>
        <w:tblW w:w="0" w:type="auto"/>
        <w:tblLook w:val="04A0" w:firstRow="1" w:lastRow="0" w:firstColumn="1" w:lastColumn="0" w:noHBand="0" w:noVBand="1"/>
      </w:tblPr>
      <w:tblGrid>
        <w:gridCol w:w="2548"/>
        <w:gridCol w:w="2549"/>
        <w:gridCol w:w="2549"/>
        <w:gridCol w:w="2549"/>
      </w:tblGrid>
      <w:tr w:rsidR="00400B57" w14:paraId="28CA6433" w14:textId="77777777" w:rsidTr="00400B57">
        <w:trPr>
          <w:ins w:id="840" w:author="Jørgen Steen Royal Petersen" w:date="2019-10-01T22:14:00Z"/>
        </w:trPr>
        <w:tc>
          <w:tcPr>
            <w:tcW w:w="2548" w:type="dxa"/>
          </w:tcPr>
          <w:p w14:paraId="378FA087" w14:textId="4D2280BB" w:rsidR="00400B57" w:rsidRDefault="00400B57" w:rsidP="00400B57">
            <w:pPr>
              <w:tabs>
                <w:tab w:val="left" w:pos="6962"/>
              </w:tabs>
              <w:rPr>
                <w:ins w:id="841" w:author="Jørgen Steen Royal Petersen" w:date="2019-10-01T22:14:00Z"/>
              </w:rPr>
            </w:pPr>
            <w:ins w:id="842" w:author="Jørgen Steen Royal Petersen" w:date="2019-10-01T22:14:00Z">
              <w:r>
                <w:t>Measure Point/Degree</w:t>
              </w:r>
            </w:ins>
          </w:p>
        </w:tc>
        <w:tc>
          <w:tcPr>
            <w:tcW w:w="2549" w:type="dxa"/>
          </w:tcPr>
          <w:p w14:paraId="1C0E2F0A" w14:textId="432520FE" w:rsidR="00400B57" w:rsidRDefault="00400B57">
            <w:pPr>
              <w:tabs>
                <w:tab w:val="left" w:pos="6962"/>
              </w:tabs>
              <w:jc w:val="center"/>
              <w:rPr>
                <w:ins w:id="843" w:author="Jørgen Steen Royal Petersen" w:date="2019-10-01T22:14:00Z"/>
              </w:rPr>
              <w:pPrChange w:id="844" w:author="Jørgen Steen Royal Petersen" w:date="2019-10-01T22:18:00Z">
                <w:pPr>
                  <w:tabs>
                    <w:tab w:val="left" w:pos="6962"/>
                  </w:tabs>
                </w:pPr>
              </w:pPrChange>
            </w:pPr>
            <w:ins w:id="845" w:author="Jørgen Steen Royal Petersen" w:date="2019-10-01T22:15:00Z">
              <w:r>
                <w:t>Y</w:t>
              </w:r>
            </w:ins>
          </w:p>
        </w:tc>
        <w:tc>
          <w:tcPr>
            <w:tcW w:w="2549" w:type="dxa"/>
          </w:tcPr>
          <w:p w14:paraId="672F5DDC" w14:textId="5E6EC1E7" w:rsidR="00400B57" w:rsidRDefault="00400B57">
            <w:pPr>
              <w:tabs>
                <w:tab w:val="left" w:pos="6962"/>
              </w:tabs>
              <w:jc w:val="center"/>
              <w:rPr>
                <w:ins w:id="846" w:author="Jørgen Steen Royal Petersen" w:date="2019-10-01T22:14:00Z"/>
              </w:rPr>
              <w:pPrChange w:id="847" w:author="Jørgen Steen Royal Petersen" w:date="2019-10-01T22:18:00Z">
                <w:pPr>
                  <w:tabs>
                    <w:tab w:val="left" w:pos="6962"/>
                  </w:tabs>
                </w:pPr>
              </w:pPrChange>
            </w:pPr>
            <w:ins w:id="848" w:author="Jørgen Steen Royal Petersen" w:date="2019-10-01T22:18:00Z">
              <w:r>
                <w:t>x</w:t>
              </w:r>
            </w:ins>
          </w:p>
        </w:tc>
        <w:tc>
          <w:tcPr>
            <w:tcW w:w="2549" w:type="dxa"/>
          </w:tcPr>
          <w:p w14:paraId="1F30A8DA" w14:textId="686CA49B" w:rsidR="00400B57" w:rsidRDefault="00400B57">
            <w:pPr>
              <w:tabs>
                <w:tab w:val="left" w:pos="6962"/>
              </w:tabs>
              <w:jc w:val="center"/>
              <w:rPr>
                <w:ins w:id="849" w:author="Jørgen Steen Royal Petersen" w:date="2019-10-01T22:14:00Z"/>
              </w:rPr>
              <w:pPrChange w:id="850" w:author="Jørgen Steen Royal Petersen" w:date="2019-10-01T22:18:00Z">
                <w:pPr>
                  <w:tabs>
                    <w:tab w:val="left" w:pos="6962"/>
                  </w:tabs>
                </w:pPr>
              </w:pPrChange>
            </w:pPr>
            <w:ins w:id="851" w:author="Jørgen Steen Royal Petersen" w:date="2019-10-01T22:15:00Z">
              <w:r>
                <w:t>y</w:t>
              </w:r>
            </w:ins>
          </w:p>
        </w:tc>
      </w:tr>
      <w:tr w:rsidR="00400B57" w14:paraId="63DCB253" w14:textId="77777777" w:rsidTr="00400B57">
        <w:trPr>
          <w:ins w:id="852" w:author="Jørgen Steen Royal Petersen" w:date="2019-10-01T22:14:00Z"/>
        </w:trPr>
        <w:tc>
          <w:tcPr>
            <w:tcW w:w="2548" w:type="dxa"/>
          </w:tcPr>
          <w:p w14:paraId="7772CA6C" w14:textId="7EA9D6DF" w:rsidR="00400B57" w:rsidRDefault="00400B57">
            <w:pPr>
              <w:tabs>
                <w:tab w:val="left" w:pos="6962"/>
              </w:tabs>
              <w:jc w:val="center"/>
              <w:rPr>
                <w:ins w:id="853" w:author="Jørgen Steen Royal Petersen" w:date="2019-10-01T22:14:00Z"/>
              </w:rPr>
              <w:pPrChange w:id="854" w:author="Jørgen Steen Royal Petersen" w:date="2019-10-01T22:17:00Z">
                <w:pPr>
                  <w:tabs>
                    <w:tab w:val="left" w:pos="6962"/>
                  </w:tabs>
                </w:pPr>
              </w:pPrChange>
            </w:pPr>
            <w:ins w:id="855" w:author="Jørgen Steen Royal Petersen" w:date="2019-10-01T22:15:00Z">
              <w:r>
                <w:t>1/0</w:t>
              </w:r>
            </w:ins>
          </w:p>
        </w:tc>
        <w:tc>
          <w:tcPr>
            <w:tcW w:w="2549" w:type="dxa"/>
          </w:tcPr>
          <w:p w14:paraId="09CC7F88" w14:textId="77777777" w:rsidR="00400B57" w:rsidRDefault="00400B57">
            <w:pPr>
              <w:tabs>
                <w:tab w:val="left" w:pos="6962"/>
              </w:tabs>
              <w:jc w:val="center"/>
              <w:rPr>
                <w:ins w:id="856" w:author="Jørgen Steen Royal Petersen" w:date="2019-10-01T22:14:00Z"/>
              </w:rPr>
              <w:pPrChange w:id="857" w:author="Jørgen Steen Royal Petersen" w:date="2019-10-01T22:18:00Z">
                <w:pPr>
                  <w:tabs>
                    <w:tab w:val="left" w:pos="6962"/>
                  </w:tabs>
                </w:pPr>
              </w:pPrChange>
            </w:pPr>
          </w:p>
        </w:tc>
        <w:tc>
          <w:tcPr>
            <w:tcW w:w="2549" w:type="dxa"/>
          </w:tcPr>
          <w:p w14:paraId="05454646" w14:textId="77777777" w:rsidR="00400B57" w:rsidRDefault="00400B57" w:rsidP="00671216">
            <w:pPr>
              <w:tabs>
                <w:tab w:val="left" w:pos="6962"/>
              </w:tabs>
              <w:rPr>
                <w:ins w:id="858" w:author="Jørgen Steen Royal Petersen" w:date="2019-10-01T22:14:00Z"/>
              </w:rPr>
            </w:pPr>
          </w:p>
        </w:tc>
        <w:tc>
          <w:tcPr>
            <w:tcW w:w="2549" w:type="dxa"/>
          </w:tcPr>
          <w:p w14:paraId="4DA591F1" w14:textId="77777777" w:rsidR="00400B57" w:rsidRDefault="00400B57" w:rsidP="00671216">
            <w:pPr>
              <w:tabs>
                <w:tab w:val="left" w:pos="6962"/>
              </w:tabs>
              <w:rPr>
                <w:ins w:id="859" w:author="Jørgen Steen Royal Petersen" w:date="2019-10-01T22:14:00Z"/>
              </w:rPr>
            </w:pPr>
          </w:p>
        </w:tc>
      </w:tr>
      <w:tr w:rsidR="00400B57" w14:paraId="139E322F" w14:textId="77777777" w:rsidTr="00400B57">
        <w:trPr>
          <w:ins w:id="860" w:author="Jørgen Steen Royal Petersen" w:date="2019-10-01T22:14:00Z"/>
        </w:trPr>
        <w:tc>
          <w:tcPr>
            <w:tcW w:w="2548" w:type="dxa"/>
          </w:tcPr>
          <w:p w14:paraId="24B209F3" w14:textId="4F022DE1" w:rsidR="00400B57" w:rsidRDefault="00400B57">
            <w:pPr>
              <w:tabs>
                <w:tab w:val="left" w:pos="6962"/>
              </w:tabs>
              <w:jc w:val="center"/>
              <w:rPr>
                <w:ins w:id="861" w:author="Jørgen Steen Royal Petersen" w:date="2019-10-01T22:14:00Z"/>
              </w:rPr>
              <w:pPrChange w:id="862" w:author="Jørgen Steen Royal Petersen" w:date="2019-10-01T22:17:00Z">
                <w:pPr>
                  <w:tabs>
                    <w:tab w:val="left" w:pos="6962"/>
                  </w:tabs>
                </w:pPr>
              </w:pPrChange>
            </w:pPr>
            <w:ins w:id="863" w:author="Jørgen Steen Royal Petersen" w:date="2019-10-01T22:15:00Z">
              <w:r>
                <w:t>2/0</w:t>
              </w:r>
            </w:ins>
          </w:p>
        </w:tc>
        <w:tc>
          <w:tcPr>
            <w:tcW w:w="2549" w:type="dxa"/>
          </w:tcPr>
          <w:p w14:paraId="5D34630D" w14:textId="77777777" w:rsidR="00400B57" w:rsidRDefault="00400B57">
            <w:pPr>
              <w:tabs>
                <w:tab w:val="left" w:pos="6962"/>
              </w:tabs>
              <w:jc w:val="center"/>
              <w:rPr>
                <w:ins w:id="864" w:author="Jørgen Steen Royal Petersen" w:date="2019-10-01T22:14:00Z"/>
              </w:rPr>
              <w:pPrChange w:id="865" w:author="Jørgen Steen Royal Petersen" w:date="2019-10-01T22:18:00Z">
                <w:pPr>
                  <w:tabs>
                    <w:tab w:val="left" w:pos="6962"/>
                  </w:tabs>
                </w:pPr>
              </w:pPrChange>
            </w:pPr>
          </w:p>
        </w:tc>
        <w:tc>
          <w:tcPr>
            <w:tcW w:w="2549" w:type="dxa"/>
          </w:tcPr>
          <w:p w14:paraId="3DC8D745" w14:textId="77777777" w:rsidR="00400B57" w:rsidRDefault="00400B57" w:rsidP="00671216">
            <w:pPr>
              <w:tabs>
                <w:tab w:val="left" w:pos="6962"/>
              </w:tabs>
              <w:rPr>
                <w:ins w:id="866" w:author="Jørgen Steen Royal Petersen" w:date="2019-10-01T22:14:00Z"/>
              </w:rPr>
            </w:pPr>
          </w:p>
        </w:tc>
        <w:tc>
          <w:tcPr>
            <w:tcW w:w="2549" w:type="dxa"/>
          </w:tcPr>
          <w:p w14:paraId="5CF73AF8" w14:textId="77777777" w:rsidR="00400B57" w:rsidRDefault="00400B57" w:rsidP="00671216">
            <w:pPr>
              <w:tabs>
                <w:tab w:val="left" w:pos="6962"/>
              </w:tabs>
              <w:rPr>
                <w:ins w:id="867" w:author="Jørgen Steen Royal Petersen" w:date="2019-10-01T22:14:00Z"/>
              </w:rPr>
            </w:pPr>
          </w:p>
        </w:tc>
      </w:tr>
      <w:tr w:rsidR="00400B57" w14:paraId="54DC4EFE" w14:textId="77777777" w:rsidTr="00400B57">
        <w:trPr>
          <w:ins w:id="868" w:author="Jørgen Steen Royal Petersen" w:date="2019-10-01T22:14:00Z"/>
        </w:trPr>
        <w:tc>
          <w:tcPr>
            <w:tcW w:w="2548" w:type="dxa"/>
          </w:tcPr>
          <w:p w14:paraId="36F7F2BE" w14:textId="30FB830E" w:rsidR="00400B57" w:rsidRDefault="00400B57">
            <w:pPr>
              <w:tabs>
                <w:tab w:val="left" w:pos="6962"/>
              </w:tabs>
              <w:jc w:val="center"/>
              <w:rPr>
                <w:ins w:id="869" w:author="Jørgen Steen Royal Petersen" w:date="2019-10-01T22:14:00Z"/>
              </w:rPr>
              <w:pPrChange w:id="870" w:author="Jørgen Steen Royal Petersen" w:date="2019-10-01T22:17:00Z">
                <w:pPr>
                  <w:tabs>
                    <w:tab w:val="left" w:pos="6962"/>
                  </w:tabs>
                </w:pPr>
              </w:pPrChange>
            </w:pPr>
            <w:ins w:id="871" w:author="Jørgen Steen Royal Petersen" w:date="2019-10-01T22:15:00Z">
              <w:r>
                <w:t>3/0</w:t>
              </w:r>
            </w:ins>
          </w:p>
        </w:tc>
        <w:tc>
          <w:tcPr>
            <w:tcW w:w="2549" w:type="dxa"/>
          </w:tcPr>
          <w:p w14:paraId="6128294E" w14:textId="77777777" w:rsidR="00400B57" w:rsidRDefault="00400B57" w:rsidP="00671216">
            <w:pPr>
              <w:tabs>
                <w:tab w:val="left" w:pos="6962"/>
              </w:tabs>
              <w:rPr>
                <w:ins w:id="872" w:author="Jørgen Steen Royal Petersen" w:date="2019-10-01T22:14:00Z"/>
              </w:rPr>
            </w:pPr>
          </w:p>
        </w:tc>
        <w:tc>
          <w:tcPr>
            <w:tcW w:w="2549" w:type="dxa"/>
          </w:tcPr>
          <w:p w14:paraId="5CC57DB6" w14:textId="77777777" w:rsidR="00400B57" w:rsidRDefault="00400B57" w:rsidP="00671216">
            <w:pPr>
              <w:tabs>
                <w:tab w:val="left" w:pos="6962"/>
              </w:tabs>
              <w:rPr>
                <w:ins w:id="873" w:author="Jørgen Steen Royal Petersen" w:date="2019-10-01T22:14:00Z"/>
              </w:rPr>
            </w:pPr>
          </w:p>
        </w:tc>
        <w:tc>
          <w:tcPr>
            <w:tcW w:w="2549" w:type="dxa"/>
          </w:tcPr>
          <w:p w14:paraId="1F7489EF" w14:textId="77777777" w:rsidR="00400B57" w:rsidRDefault="00400B57" w:rsidP="00671216">
            <w:pPr>
              <w:tabs>
                <w:tab w:val="left" w:pos="6962"/>
              </w:tabs>
              <w:rPr>
                <w:ins w:id="874" w:author="Jørgen Steen Royal Petersen" w:date="2019-10-01T22:14:00Z"/>
              </w:rPr>
            </w:pPr>
          </w:p>
        </w:tc>
      </w:tr>
      <w:tr w:rsidR="00400B57" w14:paraId="10D23A2F" w14:textId="77777777" w:rsidTr="00400B57">
        <w:trPr>
          <w:ins w:id="875" w:author="Jørgen Steen Royal Petersen" w:date="2019-10-01T22:14:00Z"/>
        </w:trPr>
        <w:tc>
          <w:tcPr>
            <w:tcW w:w="2548" w:type="dxa"/>
          </w:tcPr>
          <w:p w14:paraId="22CF56D1" w14:textId="48BE213E" w:rsidR="00400B57" w:rsidRDefault="00400B57">
            <w:pPr>
              <w:tabs>
                <w:tab w:val="left" w:pos="6962"/>
              </w:tabs>
              <w:jc w:val="center"/>
              <w:rPr>
                <w:ins w:id="876" w:author="Jørgen Steen Royal Petersen" w:date="2019-10-01T22:14:00Z"/>
              </w:rPr>
              <w:pPrChange w:id="877" w:author="Jørgen Steen Royal Petersen" w:date="2019-10-01T22:17:00Z">
                <w:pPr>
                  <w:tabs>
                    <w:tab w:val="left" w:pos="6962"/>
                  </w:tabs>
                </w:pPr>
              </w:pPrChange>
            </w:pPr>
            <w:ins w:id="878" w:author="Jørgen Steen Royal Petersen" w:date="2019-10-01T22:15:00Z">
              <w:r>
                <w:t>4/90</w:t>
              </w:r>
            </w:ins>
          </w:p>
        </w:tc>
        <w:tc>
          <w:tcPr>
            <w:tcW w:w="2549" w:type="dxa"/>
          </w:tcPr>
          <w:p w14:paraId="07426306" w14:textId="77777777" w:rsidR="00400B57" w:rsidRDefault="00400B57" w:rsidP="00671216">
            <w:pPr>
              <w:tabs>
                <w:tab w:val="left" w:pos="6962"/>
              </w:tabs>
              <w:rPr>
                <w:ins w:id="879" w:author="Jørgen Steen Royal Petersen" w:date="2019-10-01T22:14:00Z"/>
              </w:rPr>
            </w:pPr>
          </w:p>
        </w:tc>
        <w:tc>
          <w:tcPr>
            <w:tcW w:w="2549" w:type="dxa"/>
          </w:tcPr>
          <w:p w14:paraId="18DDA184" w14:textId="77777777" w:rsidR="00400B57" w:rsidRDefault="00400B57" w:rsidP="00671216">
            <w:pPr>
              <w:tabs>
                <w:tab w:val="left" w:pos="6962"/>
              </w:tabs>
              <w:rPr>
                <w:ins w:id="880" w:author="Jørgen Steen Royal Petersen" w:date="2019-10-01T22:14:00Z"/>
              </w:rPr>
            </w:pPr>
          </w:p>
        </w:tc>
        <w:tc>
          <w:tcPr>
            <w:tcW w:w="2549" w:type="dxa"/>
          </w:tcPr>
          <w:p w14:paraId="098A119C" w14:textId="77777777" w:rsidR="00400B57" w:rsidRDefault="00400B57" w:rsidP="00671216">
            <w:pPr>
              <w:tabs>
                <w:tab w:val="left" w:pos="6962"/>
              </w:tabs>
              <w:rPr>
                <w:ins w:id="881" w:author="Jørgen Steen Royal Petersen" w:date="2019-10-01T22:14:00Z"/>
              </w:rPr>
            </w:pPr>
          </w:p>
        </w:tc>
      </w:tr>
      <w:tr w:rsidR="00400B57" w14:paraId="7887DEE2" w14:textId="77777777" w:rsidTr="00400B57">
        <w:trPr>
          <w:ins w:id="882" w:author="Jørgen Steen Royal Petersen" w:date="2019-10-01T22:14:00Z"/>
        </w:trPr>
        <w:tc>
          <w:tcPr>
            <w:tcW w:w="2548" w:type="dxa"/>
          </w:tcPr>
          <w:p w14:paraId="6C0ECC80" w14:textId="7297B568" w:rsidR="00400B57" w:rsidRDefault="00400B57">
            <w:pPr>
              <w:tabs>
                <w:tab w:val="left" w:pos="6962"/>
              </w:tabs>
              <w:jc w:val="center"/>
              <w:rPr>
                <w:ins w:id="883" w:author="Jørgen Steen Royal Petersen" w:date="2019-10-01T22:14:00Z"/>
              </w:rPr>
              <w:pPrChange w:id="884" w:author="Jørgen Steen Royal Petersen" w:date="2019-10-01T22:17:00Z">
                <w:pPr>
                  <w:tabs>
                    <w:tab w:val="left" w:pos="6962"/>
                  </w:tabs>
                </w:pPr>
              </w:pPrChange>
            </w:pPr>
            <w:ins w:id="885" w:author="Jørgen Steen Royal Petersen" w:date="2019-10-01T22:15:00Z">
              <w:r>
                <w:t>5/90</w:t>
              </w:r>
            </w:ins>
          </w:p>
        </w:tc>
        <w:tc>
          <w:tcPr>
            <w:tcW w:w="2549" w:type="dxa"/>
          </w:tcPr>
          <w:p w14:paraId="0EC849E2" w14:textId="77777777" w:rsidR="00400B57" w:rsidRDefault="00400B57" w:rsidP="00671216">
            <w:pPr>
              <w:tabs>
                <w:tab w:val="left" w:pos="6962"/>
              </w:tabs>
              <w:rPr>
                <w:ins w:id="886" w:author="Jørgen Steen Royal Petersen" w:date="2019-10-01T22:14:00Z"/>
              </w:rPr>
            </w:pPr>
          </w:p>
        </w:tc>
        <w:tc>
          <w:tcPr>
            <w:tcW w:w="2549" w:type="dxa"/>
          </w:tcPr>
          <w:p w14:paraId="34C70E7C" w14:textId="77777777" w:rsidR="00400B57" w:rsidRDefault="00400B57" w:rsidP="00671216">
            <w:pPr>
              <w:tabs>
                <w:tab w:val="left" w:pos="6962"/>
              </w:tabs>
              <w:rPr>
                <w:ins w:id="887" w:author="Jørgen Steen Royal Petersen" w:date="2019-10-01T22:14:00Z"/>
              </w:rPr>
            </w:pPr>
          </w:p>
        </w:tc>
        <w:tc>
          <w:tcPr>
            <w:tcW w:w="2549" w:type="dxa"/>
          </w:tcPr>
          <w:p w14:paraId="53838B67" w14:textId="77777777" w:rsidR="00400B57" w:rsidRDefault="00400B57" w:rsidP="00671216">
            <w:pPr>
              <w:tabs>
                <w:tab w:val="left" w:pos="6962"/>
              </w:tabs>
              <w:rPr>
                <w:ins w:id="888" w:author="Jørgen Steen Royal Petersen" w:date="2019-10-01T22:14:00Z"/>
              </w:rPr>
            </w:pPr>
          </w:p>
        </w:tc>
      </w:tr>
      <w:tr w:rsidR="00400B57" w14:paraId="719FCB50" w14:textId="77777777" w:rsidTr="00400B57">
        <w:trPr>
          <w:ins w:id="889" w:author="Jørgen Steen Royal Petersen" w:date="2019-10-01T22:14:00Z"/>
        </w:trPr>
        <w:tc>
          <w:tcPr>
            <w:tcW w:w="2548" w:type="dxa"/>
          </w:tcPr>
          <w:p w14:paraId="0F7E7698" w14:textId="0EAEE058" w:rsidR="00400B57" w:rsidRDefault="00400B57">
            <w:pPr>
              <w:tabs>
                <w:tab w:val="left" w:pos="6962"/>
              </w:tabs>
              <w:jc w:val="center"/>
              <w:rPr>
                <w:ins w:id="890" w:author="Jørgen Steen Royal Petersen" w:date="2019-10-01T22:14:00Z"/>
              </w:rPr>
              <w:pPrChange w:id="891" w:author="Jørgen Steen Royal Petersen" w:date="2019-10-01T22:17:00Z">
                <w:pPr>
                  <w:tabs>
                    <w:tab w:val="left" w:pos="6962"/>
                  </w:tabs>
                </w:pPr>
              </w:pPrChange>
            </w:pPr>
            <w:ins w:id="892" w:author="Jørgen Steen Royal Petersen" w:date="2019-10-01T22:16:00Z">
              <w:r>
                <w:t>6/90</w:t>
              </w:r>
            </w:ins>
          </w:p>
        </w:tc>
        <w:tc>
          <w:tcPr>
            <w:tcW w:w="2549" w:type="dxa"/>
          </w:tcPr>
          <w:p w14:paraId="01986DAE" w14:textId="77777777" w:rsidR="00400B57" w:rsidRDefault="00400B57" w:rsidP="00671216">
            <w:pPr>
              <w:tabs>
                <w:tab w:val="left" w:pos="6962"/>
              </w:tabs>
              <w:rPr>
                <w:ins w:id="893" w:author="Jørgen Steen Royal Petersen" w:date="2019-10-01T22:14:00Z"/>
              </w:rPr>
            </w:pPr>
          </w:p>
        </w:tc>
        <w:tc>
          <w:tcPr>
            <w:tcW w:w="2549" w:type="dxa"/>
          </w:tcPr>
          <w:p w14:paraId="4FB45220" w14:textId="77777777" w:rsidR="00400B57" w:rsidRDefault="00400B57" w:rsidP="00671216">
            <w:pPr>
              <w:tabs>
                <w:tab w:val="left" w:pos="6962"/>
              </w:tabs>
              <w:rPr>
                <w:ins w:id="894" w:author="Jørgen Steen Royal Petersen" w:date="2019-10-01T22:14:00Z"/>
              </w:rPr>
            </w:pPr>
          </w:p>
        </w:tc>
        <w:tc>
          <w:tcPr>
            <w:tcW w:w="2549" w:type="dxa"/>
          </w:tcPr>
          <w:p w14:paraId="53BF6C05" w14:textId="77777777" w:rsidR="00400B57" w:rsidRDefault="00400B57" w:rsidP="00671216">
            <w:pPr>
              <w:tabs>
                <w:tab w:val="left" w:pos="6962"/>
              </w:tabs>
              <w:rPr>
                <w:ins w:id="895" w:author="Jørgen Steen Royal Petersen" w:date="2019-10-01T22:14:00Z"/>
              </w:rPr>
            </w:pPr>
          </w:p>
        </w:tc>
      </w:tr>
      <w:tr w:rsidR="00400B57" w14:paraId="484C1072" w14:textId="77777777" w:rsidTr="00400B57">
        <w:trPr>
          <w:ins w:id="896" w:author="Jørgen Steen Royal Petersen" w:date="2019-10-01T22:14:00Z"/>
        </w:trPr>
        <w:tc>
          <w:tcPr>
            <w:tcW w:w="2548" w:type="dxa"/>
          </w:tcPr>
          <w:p w14:paraId="1A47B18D" w14:textId="0B4F7A9E" w:rsidR="00400B57" w:rsidRDefault="00400B57">
            <w:pPr>
              <w:tabs>
                <w:tab w:val="left" w:pos="6962"/>
              </w:tabs>
              <w:jc w:val="center"/>
              <w:rPr>
                <w:ins w:id="897" w:author="Jørgen Steen Royal Petersen" w:date="2019-10-01T22:14:00Z"/>
              </w:rPr>
              <w:pPrChange w:id="898" w:author="Jørgen Steen Royal Petersen" w:date="2019-10-01T22:17:00Z">
                <w:pPr>
                  <w:tabs>
                    <w:tab w:val="left" w:pos="6962"/>
                  </w:tabs>
                </w:pPr>
              </w:pPrChange>
            </w:pPr>
            <w:ins w:id="899" w:author="Jørgen Steen Royal Petersen" w:date="2019-10-01T22:16:00Z">
              <w:r>
                <w:t>7/180</w:t>
              </w:r>
            </w:ins>
          </w:p>
        </w:tc>
        <w:tc>
          <w:tcPr>
            <w:tcW w:w="2549" w:type="dxa"/>
          </w:tcPr>
          <w:p w14:paraId="4B7340DE" w14:textId="77777777" w:rsidR="00400B57" w:rsidRDefault="00400B57" w:rsidP="00671216">
            <w:pPr>
              <w:tabs>
                <w:tab w:val="left" w:pos="6962"/>
              </w:tabs>
              <w:rPr>
                <w:ins w:id="900" w:author="Jørgen Steen Royal Petersen" w:date="2019-10-01T22:14:00Z"/>
              </w:rPr>
            </w:pPr>
          </w:p>
        </w:tc>
        <w:tc>
          <w:tcPr>
            <w:tcW w:w="2549" w:type="dxa"/>
          </w:tcPr>
          <w:p w14:paraId="1F8C6BE7" w14:textId="77777777" w:rsidR="00400B57" w:rsidRDefault="00400B57" w:rsidP="00671216">
            <w:pPr>
              <w:tabs>
                <w:tab w:val="left" w:pos="6962"/>
              </w:tabs>
              <w:rPr>
                <w:ins w:id="901" w:author="Jørgen Steen Royal Petersen" w:date="2019-10-01T22:14:00Z"/>
              </w:rPr>
            </w:pPr>
          </w:p>
        </w:tc>
        <w:tc>
          <w:tcPr>
            <w:tcW w:w="2549" w:type="dxa"/>
          </w:tcPr>
          <w:p w14:paraId="69143BEE" w14:textId="77777777" w:rsidR="00400B57" w:rsidRDefault="00400B57" w:rsidP="00671216">
            <w:pPr>
              <w:tabs>
                <w:tab w:val="left" w:pos="6962"/>
              </w:tabs>
              <w:rPr>
                <w:ins w:id="902" w:author="Jørgen Steen Royal Petersen" w:date="2019-10-01T22:14:00Z"/>
              </w:rPr>
            </w:pPr>
          </w:p>
        </w:tc>
      </w:tr>
      <w:tr w:rsidR="00400B57" w14:paraId="011269E6" w14:textId="77777777" w:rsidTr="00400B57">
        <w:trPr>
          <w:ins w:id="903" w:author="Jørgen Steen Royal Petersen" w:date="2019-10-01T22:14:00Z"/>
        </w:trPr>
        <w:tc>
          <w:tcPr>
            <w:tcW w:w="2548" w:type="dxa"/>
          </w:tcPr>
          <w:p w14:paraId="291FD057" w14:textId="701E7B04" w:rsidR="00400B57" w:rsidRDefault="00400B57">
            <w:pPr>
              <w:tabs>
                <w:tab w:val="left" w:pos="6962"/>
              </w:tabs>
              <w:jc w:val="center"/>
              <w:rPr>
                <w:ins w:id="904" w:author="Jørgen Steen Royal Petersen" w:date="2019-10-01T22:14:00Z"/>
              </w:rPr>
              <w:pPrChange w:id="905" w:author="Jørgen Steen Royal Petersen" w:date="2019-10-01T22:17:00Z">
                <w:pPr>
                  <w:tabs>
                    <w:tab w:val="left" w:pos="6962"/>
                  </w:tabs>
                </w:pPr>
              </w:pPrChange>
            </w:pPr>
            <w:ins w:id="906" w:author="Jørgen Steen Royal Petersen" w:date="2019-10-01T22:16:00Z">
              <w:r>
                <w:t>8/180</w:t>
              </w:r>
            </w:ins>
          </w:p>
        </w:tc>
        <w:tc>
          <w:tcPr>
            <w:tcW w:w="2549" w:type="dxa"/>
          </w:tcPr>
          <w:p w14:paraId="448854CD" w14:textId="77777777" w:rsidR="00400B57" w:rsidRDefault="00400B57" w:rsidP="00671216">
            <w:pPr>
              <w:tabs>
                <w:tab w:val="left" w:pos="6962"/>
              </w:tabs>
              <w:rPr>
                <w:ins w:id="907" w:author="Jørgen Steen Royal Petersen" w:date="2019-10-01T22:14:00Z"/>
              </w:rPr>
            </w:pPr>
          </w:p>
        </w:tc>
        <w:tc>
          <w:tcPr>
            <w:tcW w:w="2549" w:type="dxa"/>
          </w:tcPr>
          <w:p w14:paraId="3D2A02FB" w14:textId="77777777" w:rsidR="00400B57" w:rsidRDefault="00400B57" w:rsidP="00671216">
            <w:pPr>
              <w:tabs>
                <w:tab w:val="left" w:pos="6962"/>
              </w:tabs>
              <w:rPr>
                <w:ins w:id="908" w:author="Jørgen Steen Royal Petersen" w:date="2019-10-01T22:14:00Z"/>
              </w:rPr>
            </w:pPr>
          </w:p>
        </w:tc>
        <w:tc>
          <w:tcPr>
            <w:tcW w:w="2549" w:type="dxa"/>
          </w:tcPr>
          <w:p w14:paraId="0FC12E1B" w14:textId="77777777" w:rsidR="00400B57" w:rsidRDefault="00400B57" w:rsidP="00671216">
            <w:pPr>
              <w:tabs>
                <w:tab w:val="left" w:pos="6962"/>
              </w:tabs>
              <w:rPr>
                <w:ins w:id="909" w:author="Jørgen Steen Royal Petersen" w:date="2019-10-01T22:14:00Z"/>
              </w:rPr>
            </w:pPr>
          </w:p>
        </w:tc>
      </w:tr>
      <w:tr w:rsidR="00400B57" w14:paraId="158FB515" w14:textId="77777777" w:rsidTr="00400B57">
        <w:trPr>
          <w:ins w:id="910" w:author="Jørgen Steen Royal Petersen" w:date="2019-10-01T22:14:00Z"/>
        </w:trPr>
        <w:tc>
          <w:tcPr>
            <w:tcW w:w="2548" w:type="dxa"/>
          </w:tcPr>
          <w:p w14:paraId="3A7556D9" w14:textId="052B65E7" w:rsidR="00400B57" w:rsidRDefault="00400B57">
            <w:pPr>
              <w:tabs>
                <w:tab w:val="left" w:pos="6962"/>
              </w:tabs>
              <w:jc w:val="center"/>
              <w:rPr>
                <w:ins w:id="911" w:author="Jørgen Steen Royal Petersen" w:date="2019-10-01T22:14:00Z"/>
              </w:rPr>
              <w:pPrChange w:id="912" w:author="Jørgen Steen Royal Petersen" w:date="2019-10-01T22:17:00Z">
                <w:pPr>
                  <w:tabs>
                    <w:tab w:val="left" w:pos="6962"/>
                  </w:tabs>
                </w:pPr>
              </w:pPrChange>
            </w:pPr>
            <w:ins w:id="913" w:author="Jørgen Steen Royal Petersen" w:date="2019-10-01T22:16:00Z">
              <w:r>
                <w:t>9/180</w:t>
              </w:r>
            </w:ins>
          </w:p>
        </w:tc>
        <w:tc>
          <w:tcPr>
            <w:tcW w:w="2549" w:type="dxa"/>
          </w:tcPr>
          <w:p w14:paraId="4291A8D0" w14:textId="77777777" w:rsidR="00400B57" w:rsidRDefault="00400B57" w:rsidP="00671216">
            <w:pPr>
              <w:tabs>
                <w:tab w:val="left" w:pos="6962"/>
              </w:tabs>
              <w:rPr>
                <w:ins w:id="914" w:author="Jørgen Steen Royal Petersen" w:date="2019-10-01T22:14:00Z"/>
              </w:rPr>
            </w:pPr>
          </w:p>
        </w:tc>
        <w:tc>
          <w:tcPr>
            <w:tcW w:w="2549" w:type="dxa"/>
          </w:tcPr>
          <w:p w14:paraId="6905FAAB" w14:textId="77777777" w:rsidR="00400B57" w:rsidRDefault="00400B57" w:rsidP="00671216">
            <w:pPr>
              <w:tabs>
                <w:tab w:val="left" w:pos="6962"/>
              </w:tabs>
              <w:rPr>
                <w:ins w:id="915" w:author="Jørgen Steen Royal Petersen" w:date="2019-10-01T22:14:00Z"/>
              </w:rPr>
            </w:pPr>
          </w:p>
        </w:tc>
        <w:tc>
          <w:tcPr>
            <w:tcW w:w="2549" w:type="dxa"/>
          </w:tcPr>
          <w:p w14:paraId="256E5A6C" w14:textId="77777777" w:rsidR="00400B57" w:rsidRDefault="00400B57" w:rsidP="00671216">
            <w:pPr>
              <w:tabs>
                <w:tab w:val="left" w:pos="6962"/>
              </w:tabs>
              <w:rPr>
                <w:ins w:id="916" w:author="Jørgen Steen Royal Petersen" w:date="2019-10-01T22:14:00Z"/>
              </w:rPr>
            </w:pPr>
          </w:p>
        </w:tc>
      </w:tr>
      <w:tr w:rsidR="00400B57" w14:paraId="3AC33114" w14:textId="77777777" w:rsidTr="00400B57">
        <w:trPr>
          <w:ins w:id="917" w:author="Jørgen Steen Royal Petersen" w:date="2019-10-01T22:14:00Z"/>
        </w:trPr>
        <w:tc>
          <w:tcPr>
            <w:tcW w:w="2548" w:type="dxa"/>
          </w:tcPr>
          <w:p w14:paraId="4522A3EC" w14:textId="0AE95ACC" w:rsidR="00400B57" w:rsidRDefault="00400B57">
            <w:pPr>
              <w:tabs>
                <w:tab w:val="left" w:pos="6962"/>
              </w:tabs>
              <w:jc w:val="center"/>
              <w:rPr>
                <w:ins w:id="918" w:author="Jørgen Steen Royal Petersen" w:date="2019-10-01T22:14:00Z"/>
              </w:rPr>
              <w:pPrChange w:id="919" w:author="Jørgen Steen Royal Petersen" w:date="2019-10-01T22:17:00Z">
                <w:pPr>
                  <w:tabs>
                    <w:tab w:val="left" w:pos="6962"/>
                  </w:tabs>
                </w:pPr>
              </w:pPrChange>
            </w:pPr>
            <w:ins w:id="920" w:author="Jørgen Steen Royal Petersen" w:date="2019-10-01T22:16:00Z">
              <w:r>
                <w:t>10/270</w:t>
              </w:r>
            </w:ins>
          </w:p>
        </w:tc>
        <w:tc>
          <w:tcPr>
            <w:tcW w:w="2549" w:type="dxa"/>
          </w:tcPr>
          <w:p w14:paraId="5CF75E8A" w14:textId="77777777" w:rsidR="00400B57" w:rsidRDefault="00400B57" w:rsidP="00671216">
            <w:pPr>
              <w:tabs>
                <w:tab w:val="left" w:pos="6962"/>
              </w:tabs>
              <w:rPr>
                <w:ins w:id="921" w:author="Jørgen Steen Royal Petersen" w:date="2019-10-01T22:14:00Z"/>
              </w:rPr>
            </w:pPr>
          </w:p>
        </w:tc>
        <w:tc>
          <w:tcPr>
            <w:tcW w:w="2549" w:type="dxa"/>
          </w:tcPr>
          <w:p w14:paraId="18F2AAC1" w14:textId="77777777" w:rsidR="00400B57" w:rsidRDefault="00400B57" w:rsidP="00671216">
            <w:pPr>
              <w:tabs>
                <w:tab w:val="left" w:pos="6962"/>
              </w:tabs>
              <w:rPr>
                <w:ins w:id="922" w:author="Jørgen Steen Royal Petersen" w:date="2019-10-01T22:14:00Z"/>
              </w:rPr>
            </w:pPr>
          </w:p>
        </w:tc>
        <w:tc>
          <w:tcPr>
            <w:tcW w:w="2549" w:type="dxa"/>
          </w:tcPr>
          <w:p w14:paraId="308D60B1" w14:textId="77777777" w:rsidR="00400B57" w:rsidRDefault="00400B57" w:rsidP="00671216">
            <w:pPr>
              <w:tabs>
                <w:tab w:val="left" w:pos="6962"/>
              </w:tabs>
              <w:rPr>
                <w:ins w:id="923" w:author="Jørgen Steen Royal Petersen" w:date="2019-10-01T22:14:00Z"/>
              </w:rPr>
            </w:pPr>
          </w:p>
        </w:tc>
      </w:tr>
      <w:tr w:rsidR="00400B57" w14:paraId="0B663E4B" w14:textId="77777777" w:rsidTr="00400B57">
        <w:trPr>
          <w:ins w:id="924" w:author="Jørgen Steen Royal Petersen" w:date="2019-10-01T22:14:00Z"/>
        </w:trPr>
        <w:tc>
          <w:tcPr>
            <w:tcW w:w="2548" w:type="dxa"/>
          </w:tcPr>
          <w:p w14:paraId="6D3EB0BE" w14:textId="16B8C71B" w:rsidR="00400B57" w:rsidRDefault="00400B57">
            <w:pPr>
              <w:tabs>
                <w:tab w:val="left" w:pos="6962"/>
              </w:tabs>
              <w:jc w:val="center"/>
              <w:rPr>
                <w:ins w:id="925" w:author="Jørgen Steen Royal Petersen" w:date="2019-10-01T22:14:00Z"/>
              </w:rPr>
              <w:pPrChange w:id="926" w:author="Jørgen Steen Royal Petersen" w:date="2019-10-01T22:17:00Z">
                <w:pPr>
                  <w:tabs>
                    <w:tab w:val="left" w:pos="6962"/>
                  </w:tabs>
                </w:pPr>
              </w:pPrChange>
            </w:pPr>
            <w:ins w:id="927" w:author="Jørgen Steen Royal Petersen" w:date="2019-10-01T22:16:00Z">
              <w:r>
                <w:t>11/270</w:t>
              </w:r>
            </w:ins>
          </w:p>
        </w:tc>
        <w:tc>
          <w:tcPr>
            <w:tcW w:w="2549" w:type="dxa"/>
          </w:tcPr>
          <w:p w14:paraId="190F591E" w14:textId="77777777" w:rsidR="00400B57" w:rsidRDefault="00400B57" w:rsidP="00671216">
            <w:pPr>
              <w:tabs>
                <w:tab w:val="left" w:pos="6962"/>
              </w:tabs>
              <w:rPr>
                <w:ins w:id="928" w:author="Jørgen Steen Royal Petersen" w:date="2019-10-01T22:14:00Z"/>
              </w:rPr>
            </w:pPr>
          </w:p>
        </w:tc>
        <w:tc>
          <w:tcPr>
            <w:tcW w:w="2549" w:type="dxa"/>
          </w:tcPr>
          <w:p w14:paraId="7CDAA38B" w14:textId="77777777" w:rsidR="00400B57" w:rsidRDefault="00400B57" w:rsidP="00671216">
            <w:pPr>
              <w:tabs>
                <w:tab w:val="left" w:pos="6962"/>
              </w:tabs>
              <w:rPr>
                <w:ins w:id="929" w:author="Jørgen Steen Royal Petersen" w:date="2019-10-01T22:14:00Z"/>
              </w:rPr>
            </w:pPr>
          </w:p>
        </w:tc>
        <w:tc>
          <w:tcPr>
            <w:tcW w:w="2549" w:type="dxa"/>
          </w:tcPr>
          <w:p w14:paraId="6AC10EEB" w14:textId="77777777" w:rsidR="00400B57" w:rsidRDefault="00400B57" w:rsidP="00671216">
            <w:pPr>
              <w:tabs>
                <w:tab w:val="left" w:pos="6962"/>
              </w:tabs>
              <w:rPr>
                <w:ins w:id="930" w:author="Jørgen Steen Royal Petersen" w:date="2019-10-01T22:14:00Z"/>
              </w:rPr>
            </w:pPr>
          </w:p>
        </w:tc>
      </w:tr>
      <w:tr w:rsidR="00400B57" w14:paraId="55BCD312" w14:textId="77777777" w:rsidTr="00400B57">
        <w:trPr>
          <w:ins w:id="931" w:author="Jørgen Steen Royal Petersen" w:date="2019-10-01T22:14:00Z"/>
        </w:trPr>
        <w:tc>
          <w:tcPr>
            <w:tcW w:w="2548" w:type="dxa"/>
          </w:tcPr>
          <w:p w14:paraId="6C706C74" w14:textId="73C9D45D" w:rsidR="00400B57" w:rsidRDefault="00400B57">
            <w:pPr>
              <w:tabs>
                <w:tab w:val="left" w:pos="6962"/>
              </w:tabs>
              <w:jc w:val="center"/>
              <w:rPr>
                <w:ins w:id="932" w:author="Jørgen Steen Royal Petersen" w:date="2019-10-01T22:14:00Z"/>
              </w:rPr>
              <w:pPrChange w:id="933" w:author="Jørgen Steen Royal Petersen" w:date="2019-10-01T22:17:00Z">
                <w:pPr>
                  <w:tabs>
                    <w:tab w:val="left" w:pos="6962"/>
                  </w:tabs>
                </w:pPr>
              </w:pPrChange>
            </w:pPr>
            <w:ins w:id="934" w:author="Jørgen Steen Royal Petersen" w:date="2019-10-01T22:16:00Z">
              <w:r>
                <w:t>12/270</w:t>
              </w:r>
            </w:ins>
          </w:p>
        </w:tc>
        <w:tc>
          <w:tcPr>
            <w:tcW w:w="2549" w:type="dxa"/>
          </w:tcPr>
          <w:p w14:paraId="2FFD9A99" w14:textId="77777777" w:rsidR="00400B57" w:rsidRDefault="00400B57" w:rsidP="00671216">
            <w:pPr>
              <w:tabs>
                <w:tab w:val="left" w:pos="6962"/>
              </w:tabs>
              <w:rPr>
                <w:ins w:id="935" w:author="Jørgen Steen Royal Petersen" w:date="2019-10-01T22:14:00Z"/>
              </w:rPr>
            </w:pPr>
          </w:p>
        </w:tc>
        <w:tc>
          <w:tcPr>
            <w:tcW w:w="2549" w:type="dxa"/>
          </w:tcPr>
          <w:p w14:paraId="2F20AE2F" w14:textId="77777777" w:rsidR="00400B57" w:rsidRDefault="00400B57" w:rsidP="00671216">
            <w:pPr>
              <w:tabs>
                <w:tab w:val="left" w:pos="6962"/>
              </w:tabs>
              <w:rPr>
                <w:ins w:id="936" w:author="Jørgen Steen Royal Petersen" w:date="2019-10-01T22:14:00Z"/>
              </w:rPr>
            </w:pPr>
          </w:p>
        </w:tc>
        <w:tc>
          <w:tcPr>
            <w:tcW w:w="2549" w:type="dxa"/>
          </w:tcPr>
          <w:p w14:paraId="13C7094F" w14:textId="77777777" w:rsidR="00400B57" w:rsidRDefault="00400B57" w:rsidP="00671216">
            <w:pPr>
              <w:tabs>
                <w:tab w:val="left" w:pos="6962"/>
              </w:tabs>
              <w:rPr>
                <w:ins w:id="937" w:author="Jørgen Steen Royal Petersen" w:date="2019-10-01T22:14:00Z"/>
              </w:rPr>
            </w:pPr>
          </w:p>
        </w:tc>
      </w:tr>
      <w:tr w:rsidR="00400B57" w14:paraId="57A864CC" w14:textId="77777777" w:rsidTr="00400B57">
        <w:trPr>
          <w:ins w:id="938" w:author="Jørgen Steen Royal Petersen" w:date="2019-10-01T22:14:00Z"/>
        </w:trPr>
        <w:tc>
          <w:tcPr>
            <w:tcW w:w="2548" w:type="dxa"/>
          </w:tcPr>
          <w:p w14:paraId="47FA3C4B" w14:textId="2D556926" w:rsidR="00400B57" w:rsidRDefault="00400B57">
            <w:pPr>
              <w:tabs>
                <w:tab w:val="left" w:pos="6962"/>
              </w:tabs>
              <w:jc w:val="center"/>
              <w:rPr>
                <w:ins w:id="939" w:author="Jørgen Steen Royal Petersen" w:date="2019-10-01T22:14:00Z"/>
              </w:rPr>
              <w:pPrChange w:id="940" w:author="Jørgen Steen Royal Petersen" w:date="2019-10-01T22:19:00Z">
                <w:pPr>
                  <w:tabs>
                    <w:tab w:val="left" w:pos="6962"/>
                  </w:tabs>
                </w:pPr>
              </w:pPrChange>
            </w:pPr>
            <w:ins w:id="941" w:author="Jørgen Steen Royal Petersen" w:date="2019-10-01T22:18:00Z">
              <w:r>
                <w:t>Average values</w:t>
              </w:r>
            </w:ins>
          </w:p>
        </w:tc>
        <w:tc>
          <w:tcPr>
            <w:tcW w:w="2549" w:type="dxa"/>
          </w:tcPr>
          <w:p w14:paraId="65E7F285" w14:textId="77777777" w:rsidR="00400B57" w:rsidRDefault="00400B57" w:rsidP="00671216">
            <w:pPr>
              <w:tabs>
                <w:tab w:val="left" w:pos="6962"/>
              </w:tabs>
              <w:rPr>
                <w:ins w:id="942" w:author="Jørgen Steen Royal Petersen" w:date="2019-10-01T22:14:00Z"/>
              </w:rPr>
            </w:pPr>
          </w:p>
        </w:tc>
        <w:tc>
          <w:tcPr>
            <w:tcW w:w="2549" w:type="dxa"/>
          </w:tcPr>
          <w:p w14:paraId="0E4FBA07" w14:textId="77777777" w:rsidR="00400B57" w:rsidRDefault="00400B57" w:rsidP="00671216">
            <w:pPr>
              <w:tabs>
                <w:tab w:val="left" w:pos="6962"/>
              </w:tabs>
              <w:rPr>
                <w:ins w:id="943" w:author="Jørgen Steen Royal Petersen" w:date="2019-10-01T22:14:00Z"/>
              </w:rPr>
            </w:pPr>
          </w:p>
        </w:tc>
        <w:tc>
          <w:tcPr>
            <w:tcW w:w="2549" w:type="dxa"/>
          </w:tcPr>
          <w:p w14:paraId="23A04CA0" w14:textId="77777777" w:rsidR="00400B57" w:rsidRDefault="00400B57" w:rsidP="00671216">
            <w:pPr>
              <w:tabs>
                <w:tab w:val="left" w:pos="6962"/>
              </w:tabs>
              <w:rPr>
                <w:ins w:id="944" w:author="Jørgen Steen Royal Petersen" w:date="2019-10-01T22:14:00Z"/>
              </w:rPr>
            </w:pPr>
          </w:p>
        </w:tc>
      </w:tr>
    </w:tbl>
    <w:p w14:paraId="7E7931BE" w14:textId="49A952D6" w:rsidR="00671216" w:rsidRPr="00671216" w:rsidRDefault="00671216">
      <w:pPr>
        <w:tabs>
          <w:tab w:val="left" w:pos="6962"/>
        </w:tabs>
        <w:rPr>
          <w:ins w:id="945" w:author="Jørgen Steen Royal Petersen" w:date="2019-10-01T21:35:00Z"/>
        </w:rPr>
        <w:pPrChange w:id="946" w:author="Jørgen Steen Royal Petersen" w:date="2019-10-01T22:11:00Z">
          <w:pPr>
            <w:pStyle w:val="Brdtekst"/>
          </w:pPr>
        </w:pPrChange>
      </w:pPr>
    </w:p>
    <w:p w14:paraId="74B84D48" w14:textId="688D18EA" w:rsidR="00B83289" w:rsidRDefault="00B83289" w:rsidP="007F173F">
      <w:pPr>
        <w:pStyle w:val="Brdtekst"/>
        <w:rPr>
          <w:ins w:id="947" w:author="Jørgen Steen Royal Petersen" w:date="2019-10-01T21:35:00Z"/>
        </w:rPr>
      </w:pPr>
    </w:p>
    <w:p w14:paraId="02F3C075" w14:textId="77777777" w:rsidR="00B83289" w:rsidRDefault="00B83289">
      <w:pPr>
        <w:pStyle w:val="Brdtekst"/>
        <w:jc w:val="center"/>
        <w:rPr>
          <w:ins w:id="948" w:author="Jørgen Steen Royal Petersen" w:date="2019-10-01T12:36:00Z"/>
        </w:rPr>
        <w:pPrChange w:id="949" w:author="Jørgen Steen Royal Petersen" w:date="2019-10-01T21:34:00Z">
          <w:pPr>
            <w:pStyle w:val="Brdtekst"/>
          </w:pPr>
        </w:pPrChange>
      </w:pPr>
    </w:p>
    <w:p w14:paraId="76529DE9" w14:textId="0C7A5313" w:rsidR="006513B8" w:rsidRDefault="006513B8">
      <w:pPr>
        <w:pStyle w:val="Brdtekst"/>
        <w:rPr>
          <w:ins w:id="950" w:author="Jørgen Steen Royal Petersen" w:date="2019-10-01T12:33:00Z"/>
        </w:rPr>
      </w:pPr>
    </w:p>
    <w:p w14:paraId="08894084" w14:textId="2B6E6B22" w:rsidR="00C7279A" w:rsidRDefault="007F173F">
      <w:pPr>
        <w:pStyle w:val="Brdtekst"/>
        <w:jc w:val="center"/>
        <w:rPr>
          <w:ins w:id="951" w:author="Jørgen Steen Royal Petersen" w:date="2019-10-01T22:43:00Z"/>
        </w:rPr>
        <w:pPrChange w:id="952" w:author="Jørgen Steen Royal Petersen" w:date="2019-10-01T22:43:00Z">
          <w:pPr>
            <w:pStyle w:val="Brdtekst"/>
          </w:pPr>
        </w:pPrChange>
      </w:pPr>
      <w:ins w:id="953" w:author="Jørgen Steen Royal Petersen" w:date="2019-10-02T17:12:00Z">
        <w:r w:rsidRPr="007F173F">
          <w:rPr>
            <w:noProof/>
            <w:lang w:val="da-DK" w:eastAsia="da-DK"/>
          </w:rPr>
          <w:drawing>
            <wp:inline distT="0" distB="0" distL="0" distR="0" wp14:anchorId="6D377146" wp14:editId="5118E998">
              <wp:extent cx="4651696" cy="3492833"/>
              <wp:effectExtent l="0" t="0" r="0" b="0"/>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l="556" t="5969" r="26685" b="3775"/>
                      <a:stretch/>
                    </pic:blipFill>
                    <pic:spPr bwMode="auto">
                      <a:xfrm>
                        <a:off x="0" y="0"/>
                        <a:ext cx="4655307" cy="3495544"/>
                      </a:xfrm>
                      <a:prstGeom prst="rect">
                        <a:avLst/>
                      </a:prstGeom>
                      <a:noFill/>
                      <a:ln>
                        <a:noFill/>
                      </a:ln>
                      <a:extLst>
                        <a:ext uri="{53640926-AAD7-44D8-BBD7-CCE9431645EC}">
                          <a14:shadowObscured xmlns:a14="http://schemas.microsoft.com/office/drawing/2010/main"/>
                        </a:ext>
                      </a:extLst>
                    </pic:spPr>
                  </pic:pic>
                </a:graphicData>
              </a:graphic>
            </wp:inline>
          </w:drawing>
        </w:r>
      </w:ins>
      <w:ins w:id="954" w:author="Jørgen Steen Royal Petersen" w:date="2019-10-01T14:54:00Z">
        <w:r w:rsidR="00C7279A">
          <w:t xml:space="preserve"> </w:t>
        </w:r>
      </w:ins>
    </w:p>
    <w:p w14:paraId="20ECAD9B" w14:textId="084CE2D6" w:rsidR="008D65FA" w:rsidRDefault="008031DB">
      <w:pPr>
        <w:pStyle w:val="Figurecaption"/>
        <w:jc w:val="center"/>
        <w:rPr>
          <w:ins w:id="955" w:author="Jørgen Steen Royal Petersen" w:date="2019-10-03T10:27:00Z"/>
        </w:rPr>
        <w:pPrChange w:id="956" w:author="Jørgen Steen Royal Petersen" w:date="2019-10-02T17:06:00Z">
          <w:pPr>
            <w:pStyle w:val="Brdtekst"/>
          </w:pPr>
        </w:pPrChange>
      </w:pPr>
      <w:bookmarkStart w:id="957" w:name="_Toc49425081"/>
      <w:ins w:id="958" w:author="Jørgen Steen Royal Petersen" w:date="2019-10-01T22:44:00Z">
        <w:r>
          <w:t>Day Board</w:t>
        </w:r>
      </w:ins>
      <w:ins w:id="959" w:author="Jørgen Steen Royal Petersen" w:date="2020-08-26T15:25:00Z">
        <w:r w:rsidR="00866F13">
          <w:t xml:space="preserve"> </w:t>
        </w:r>
      </w:ins>
      <w:ins w:id="960" w:author="Jørgen Steen Royal Petersen" w:date="2019-10-01T22:44:00Z">
        <w:r>
          <w:t xml:space="preserve">with </w:t>
        </w:r>
      </w:ins>
      <w:ins w:id="961" w:author="Jørgen Steen Royal Petersen" w:date="2020-08-26T15:26:00Z">
        <w:r w:rsidR="00866F13">
          <w:t>m</w:t>
        </w:r>
      </w:ins>
      <w:ins w:id="962" w:author="Jørgen Steen Royal Petersen" w:date="2019-10-01T22:44:00Z">
        <w:r>
          <w:t xml:space="preserve">easurement </w:t>
        </w:r>
      </w:ins>
      <w:ins w:id="963" w:author="Jørgen Steen Royal Petersen" w:date="2020-08-26T15:27:00Z">
        <w:r w:rsidR="00866F13">
          <w:t>p</w:t>
        </w:r>
      </w:ins>
      <w:ins w:id="964" w:author="Jørgen Steen Royal Petersen" w:date="2019-10-01T22:44:00Z">
        <w:r>
          <w:t>oints</w:t>
        </w:r>
      </w:ins>
      <w:bookmarkEnd w:id="957"/>
    </w:p>
    <w:p w14:paraId="034C25A9" w14:textId="5A3D8D97" w:rsidR="008D65FA" w:rsidRDefault="008D65FA">
      <w:pPr>
        <w:rPr>
          <w:ins w:id="965" w:author="Jørgen Steen Royal Petersen" w:date="2020-08-26T14:42:00Z"/>
        </w:rPr>
        <w:pPrChange w:id="966" w:author="Jørgen Steen Royal Petersen" w:date="2019-10-02T17:06:00Z">
          <w:pPr>
            <w:pStyle w:val="Brdtekst"/>
          </w:pPr>
        </w:pPrChange>
      </w:pPr>
    </w:p>
    <w:p w14:paraId="066DC395" w14:textId="1E494F5D" w:rsidR="00636B58" w:rsidRDefault="00636B58">
      <w:pPr>
        <w:rPr>
          <w:ins w:id="967" w:author="Jørgen Steen Royal Petersen" w:date="2020-08-26T14:42:00Z"/>
        </w:rPr>
        <w:pPrChange w:id="968" w:author="Jørgen Steen Royal Petersen" w:date="2019-10-02T17:06:00Z">
          <w:pPr>
            <w:pStyle w:val="Brdtekst"/>
          </w:pPr>
        </w:pPrChange>
      </w:pPr>
    </w:p>
    <w:p w14:paraId="7D7673EE" w14:textId="33DF3AB6" w:rsidR="00636B58" w:rsidRDefault="00636B58">
      <w:pPr>
        <w:rPr>
          <w:ins w:id="969" w:author="Jørgen Steen Royal Petersen" w:date="2020-08-26T14:42:00Z"/>
        </w:rPr>
        <w:pPrChange w:id="970" w:author="Jørgen Steen Royal Petersen" w:date="2019-10-02T17:06:00Z">
          <w:pPr>
            <w:pStyle w:val="Brdtekst"/>
          </w:pPr>
        </w:pPrChange>
      </w:pPr>
    </w:p>
    <w:p w14:paraId="15DC1B08" w14:textId="0679983E" w:rsidR="00636B58" w:rsidRDefault="00636B58">
      <w:pPr>
        <w:rPr>
          <w:ins w:id="971" w:author="Jørgen Steen Royal Petersen" w:date="2020-08-26T14:42:00Z"/>
        </w:rPr>
        <w:pPrChange w:id="972" w:author="Jørgen Steen Royal Petersen" w:date="2019-10-02T17:06:00Z">
          <w:pPr>
            <w:pStyle w:val="Brdtekst"/>
          </w:pPr>
        </w:pPrChange>
      </w:pPr>
    </w:p>
    <w:p w14:paraId="01D227C4" w14:textId="03313D6E" w:rsidR="00636B58" w:rsidRDefault="00636B58">
      <w:pPr>
        <w:rPr>
          <w:ins w:id="973" w:author="Jørgen Steen Royal Petersen" w:date="2020-08-26T14:42:00Z"/>
        </w:rPr>
        <w:pPrChange w:id="974" w:author="Jørgen Steen Royal Petersen" w:date="2019-10-02T17:06:00Z">
          <w:pPr>
            <w:pStyle w:val="Brdtekst"/>
          </w:pPr>
        </w:pPrChange>
      </w:pPr>
    </w:p>
    <w:p w14:paraId="130E476E" w14:textId="3A52FE01" w:rsidR="00636B58" w:rsidRDefault="00636B58">
      <w:pPr>
        <w:rPr>
          <w:ins w:id="975" w:author="Jørgen Steen Royal Petersen" w:date="2020-08-26T14:42:00Z"/>
        </w:rPr>
        <w:pPrChange w:id="976" w:author="Jørgen Steen Royal Petersen" w:date="2019-10-02T17:06:00Z">
          <w:pPr>
            <w:pStyle w:val="Brdtekst"/>
          </w:pPr>
        </w:pPrChange>
      </w:pPr>
    </w:p>
    <w:p w14:paraId="1CE74262" w14:textId="38A44D48" w:rsidR="00636B58" w:rsidRDefault="00636B58">
      <w:pPr>
        <w:rPr>
          <w:ins w:id="977" w:author="Jørgen Steen Royal Petersen" w:date="2020-08-26T14:42:00Z"/>
        </w:rPr>
        <w:pPrChange w:id="978" w:author="Jørgen Steen Royal Petersen" w:date="2019-10-02T17:06:00Z">
          <w:pPr>
            <w:pStyle w:val="Brdtekst"/>
          </w:pPr>
        </w:pPrChange>
      </w:pPr>
    </w:p>
    <w:p w14:paraId="12358A6B" w14:textId="3BC38748" w:rsidR="00636B58" w:rsidRDefault="00636B58">
      <w:pPr>
        <w:rPr>
          <w:ins w:id="979" w:author="Jørgen Steen Royal Petersen" w:date="2020-08-26T14:42:00Z"/>
        </w:rPr>
        <w:pPrChange w:id="980" w:author="Jørgen Steen Royal Petersen" w:date="2019-10-02T17:06:00Z">
          <w:pPr>
            <w:pStyle w:val="Brdtekst"/>
          </w:pPr>
        </w:pPrChange>
      </w:pPr>
    </w:p>
    <w:p w14:paraId="57299D16" w14:textId="77777777" w:rsidR="00636B58" w:rsidRDefault="00636B58">
      <w:pPr>
        <w:rPr>
          <w:ins w:id="981" w:author="Jørgen Steen Royal Petersen" w:date="2019-10-03T10:27:00Z"/>
        </w:rPr>
        <w:pPrChange w:id="982" w:author="Jørgen Steen Royal Petersen" w:date="2019-10-02T17:06:00Z">
          <w:pPr>
            <w:pStyle w:val="Brdtekst"/>
          </w:pPr>
        </w:pPrChange>
      </w:pPr>
    </w:p>
    <w:p w14:paraId="25D7F1D9" w14:textId="77777777" w:rsidR="008D65FA" w:rsidRDefault="008D65FA">
      <w:pPr>
        <w:rPr>
          <w:ins w:id="983" w:author="Jørgen Steen Royal Petersen" w:date="2019-10-02T17:06:00Z"/>
        </w:rPr>
        <w:pPrChange w:id="984" w:author="Jørgen Steen Royal Petersen" w:date="2019-10-02T17:06:00Z">
          <w:pPr>
            <w:pStyle w:val="Brdtekst"/>
          </w:pPr>
        </w:pPrChange>
      </w:pPr>
    </w:p>
    <w:p w14:paraId="44EEC07B" w14:textId="31BB65B9" w:rsidR="007F173F" w:rsidRDefault="007F173F">
      <w:pPr>
        <w:pStyle w:val="Tablecaption"/>
        <w:rPr>
          <w:ins w:id="985" w:author="Jørgen Steen Royal Petersen" w:date="2019-10-02T17:06:00Z"/>
        </w:rPr>
        <w:pPrChange w:id="986" w:author="Jørgen Steen Royal Petersen" w:date="2019-10-02T17:06:00Z">
          <w:pPr>
            <w:pStyle w:val="Brdtekst"/>
          </w:pPr>
        </w:pPrChange>
      </w:pPr>
      <w:bookmarkStart w:id="987" w:name="_Toc49425061"/>
      <w:ins w:id="988" w:author="Jørgen Steen Royal Petersen" w:date="2019-10-02T17:06:00Z">
        <w:r w:rsidRPr="007F173F">
          <w:lastRenderedPageBreak/>
          <w:t>Matrix for registration and calculation of average values of Y, x and y</w:t>
        </w:r>
      </w:ins>
      <w:ins w:id="989" w:author="Jørgen Steen Royal Petersen" w:date="2019-10-02T17:07:00Z">
        <w:r>
          <w:t xml:space="preserve"> of a </w:t>
        </w:r>
      </w:ins>
      <w:bookmarkEnd w:id="987"/>
      <w:ins w:id="990" w:author="Jørgen Steen Royal Petersen" w:date="2020-09-02T21:42:00Z">
        <w:r w:rsidR="003E6001">
          <w:t>day board</w:t>
        </w:r>
      </w:ins>
    </w:p>
    <w:p w14:paraId="64A03D49" w14:textId="77777777" w:rsidR="007F173F" w:rsidRPr="007F173F" w:rsidRDefault="007F173F">
      <w:pPr>
        <w:rPr>
          <w:ins w:id="991" w:author="Jørgen Steen Royal Petersen" w:date="2019-10-01T14:54:00Z"/>
        </w:rPr>
        <w:pPrChange w:id="992" w:author="Jørgen Steen Royal Petersen" w:date="2019-10-02T17:06:00Z">
          <w:pPr>
            <w:pStyle w:val="Brdtekst"/>
          </w:pPr>
        </w:pPrChange>
      </w:pPr>
    </w:p>
    <w:tbl>
      <w:tblPr>
        <w:tblStyle w:val="Tabel-Gitter"/>
        <w:tblW w:w="0" w:type="auto"/>
        <w:tblLook w:val="04A0" w:firstRow="1" w:lastRow="0" w:firstColumn="1" w:lastColumn="0" w:noHBand="0" w:noVBand="1"/>
      </w:tblPr>
      <w:tblGrid>
        <w:gridCol w:w="2548"/>
        <w:gridCol w:w="2549"/>
        <w:gridCol w:w="2549"/>
        <w:gridCol w:w="2549"/>
      </w:tblGrid>
      <w:tr w:rsidR="002875B8" w14:paraId="523B409E" w14:textId="77777777" w:rsidTr="008D65FA">
        <w:trPr>
          <w:ins w:id="993" w:author="Jørgen Steen Royal Petersen" w:date="2019-10-02T16:55:00Z"/>
        </w:trPr>
        <w:tc>
          <w:tcPr>
            <w:tcW w:w="2548" w:type="dxa"/>
          </w:tcPr>
          <w:p w14:paraId="700CA433" w14:textId="114EF6B4" w:rsidR="002875B8" w:rsidRDefault="002875B8">
            <w:pPr>
              <w:tabs>
                <w:tab w:val="left" w:pos="6962"/>
              </w:tabs>
              <w:jc w:val="center"/>
              <w:rPr>
                <w:ins w:id="994" w:author="Jørgen Steen Royal Petersen" w:date="2019-10-02T16:55:00Z"/>
              </w:rPr>
              <w:pPrChange w:id="995" w:author="Jørgen Steen Royal Petersen" w:date="2019-10-02T16:55:00Z">
                <w:pPr>
                  <w:tabs>
                    <w:tab w:val="left" w:pos="6962"/>
                  </w:tabs>
                </w:pPr>
              </w:pPrChange>
            </w:pPr>
            <w:ins w:id="996" w:author="Jørgen Steen Royal Petersen" w:date="2019-10-02T16:55:00Z">
              <w:r>
                <w:t>Measure Point</w:t>
              </w:r>
            </w:ins>
          </w:p>
        </w:tc>
        <w:tc>
          <w:tcPr>
            <w:tcW w:w="2549" w:type="dxa"/>
          </w:tcPr>
          <w:p w14:paraId="30043DC0" w14:textId="77777777" w:rsidR="002875B8" w:rsidRDefault="002875B8" w:rsidP="008D65FA">
            <w:pPr>
              <w:tabs>
                <w:tab w:val="left" w:pos="6962"/>
              </w:tabs>
              <w:jc w:val="center"/>
              <w:rPr>
                <w:ins w:id="997" w:author="Jørgen Steen Royal Petersen" w:date="2019-10-02T16:55:00Z"/>
              </w:rPr>
            </w:pPr>
            <w:ins w:id="998" w:author="Jørgen Steen Royal Petersen" w:date="2019-10-02T16:55:00Z">
              <w:r>
                <w:t>Y</w:t>
              </w:r>
            </w:ins>
          </w:p>
        </w:tc>
        <w:tc>
          <w:tcPr>
            <w:tcW w:w="2549" w:type="dxa"/>
          </w:tcPr>
          <w:p w14:paraId="2DC1C718" w14:textId="77777777" w:rsidR="002875B8" w:rsidRDefault="002875B8" w:rsidP="008D65FA">
            <w:pPr>
              <w:tabs>
                <w:tab w:val="left" w:pos="6962"/>
              </w:tabs>
              <w:jc w:val="center"/>
              <w:rPr>
                <w:ins w:id="999" w:author="Jørgen Steen Royal Petersen" w:date="2019-10-02T16:55:00Z"/>
              </w:rPr>
            </w:pPr>
            <w:ins w:id="1000" w:author="Jørgen Steen Royal Petersen" w:date="2019-10-02T16:55:00Z">
              <w:r>
                <w:t>x</w:t>
              </w:r>
            </w:ins>
          </w:p>
        </w:tc>
        <w:tc>
          <w:tcPr>
            <w:tcW w:w="2549" w:type="dxa"/>
          </w:tcPr>
          <w:p w14:paraId="7DFF9D1C" w14:textId="77777777" w:rsidR="002875B8" w:rsidRDefault="002875B8" w:rsidP="008D65FA">
            <w:pPr>
              <w:tabs>
                <w:tab w:val="left" w:pos="6962"/>
              </w:tabs>
              <w:jc w:val="center"/>
              <w:rPr>
                <w:ins w:id="1001" w:author="Jørgen Steen Royal Petersen" w:date="2019-10-02T16:55:00Z"/>
              </w:rPr>
            </w:pPr>
            <w:ins w:id="1002" w:author="Jørgen Steen Royal Petersen" w:date="2019-10-02T16:55:00Z">
              <w:r>
                <w:t>y</w:t>
              </w:r>
            </w:ins>
          </w:p>
        </w:tc>
      </w:tr>
      <w:tr w:rsidR="002875B8" w14:paraId="0BA66FA6" w14:textId="77777777" w:rsidTr="008D65FA">
        <w:trPr>
          <w:ins w:id="1003" w:author="Jørgen Steen Royal Petersen" w:date="2019-10-02T16:55:00Z"/>
        </w:trPr>
        <w:tc>
          <w:tcPr>
            <w:tcW w:w="2548" w:type="dxa"/>
          </w:tcPr>
          <w:p w14:paraId="462ADA92" w14:textId="7BB6A6B9" w:rsidR="002875B8" w:rsidRDefault="002875B8" w:rsidP="002875B8">
            <w:pPr>
              <w:tabs>
                <w:tab w:val="left" w:pos="6962"/>
              </w:tabs>
              <w:jc w:val="center"/>
              <w:rPr>
                <w:ins w:id="1004" w:author="Jørgen Steen Royal Petersen" w:date="2019-10-02T16:55:00Z"/>
              </w:rPr>
            </w:pPr>
            <w:ins w:id="1005" w:author="Jørgen Steen Royal Petersen" w:date="2019-10-02T16:56:00Z">
              <w:r>
                <w:t>a1</w:t>
              </w:r>
            </w:ins>
          </w:p>
        </w:tc>
        <w:tc>
          <w:tcPr>
            <w:tcW w:w="2549" w:type="dxa"/>
          </w:tcPr>
          <w:p w14:paraId="750FDF77" w14:textId="77777777" w:rsidR="002875B8" w:rsidRDefault="002875B8" w:rsidP="008D65FA">
            <w:pPr>
              <w:tabs>
                <w:tab w:val="left" w:pos="6962"/>
              </w:tabs>
              <w:jc w:val="center"/>
              <w:rPr>
                <w:ins w:id="1006" w:author="Jørgen Steen Royal Petersen" w:date="2019-10-02T16:55:00Z"/>
              </w:rPr>
            </w:pPr>
          </w:p>
        </w:tc>
        <w:tc>
          <w:tcPr>
            <w:tcW w:w="2549" w:type="dxa"/>
          </w:tcPr>
          <w:p w14:paraId="7CFCBC8E" w14:textId="77777777" w:rsidR="002875B8" w:rsidRDefault="002875B8" w:rsidP="008D65FA">
            <w:pPr>
              <w:tabs>
                <w:tab w:val="left" w:pos="6962"/>
              </w:tabs>
              <w:rPr>
                <w:ins w:id="1007" w:author="Jørgen Steen Royal Petersen" w:date="2019-10-02T16:55:00Z"/>
              </w:rPr>
            </w:pPr>
          </w:p>
        </w:tc>
        <w:tc>
          <w:tcPr>
            <w:tcW w:w="2549" w:type="dxa"/>
          </w:tcPr>
          <w:p w14:paraId="06DA9C2F" w14:textId="77777777" w:rsidR="002875B8" w:rsidRDefault="002875B8" w:rsidP="008D65FA">
            <w:pPr>
              <w:tabs>
                <w:tab w:val="left" w:pos="6962"/>
              </w:tabs>
              <w:rPr>
                <w:ins w:id="1008" w:author="Jørgen Steen Royal Petersen" w:date="2019-10-02T16:55:00Z"/>
              </w:rPr>
            </w:pPr>
          </w:p>
        </w:tc>
      </w:tr>
      <w:tr w:rsidR="002875B8" w14:paraId="50ABEB2D" w14:textId="77777777" w:rsidTr="008D65FA">
        <w:trPr>
          <w:ins w:id="1009" w:author="Jørgen Steen Royal Petersen" w:date="2019-10-02T16:55:00Z"/>
        </w:trPr>
        <w:tc>
          <w:tcPr>
            <w:tcW w:w="2548" w:type="dxa"/>
          </w:tcPr>
          <w:p w14:paraId="0B15EC1B" w14:textId="542E90B0" w:rsidR="002875B8" w:rsidRDefault="002875B8" w:rsidP="002875B8">
            <w:pPr>
              <w:tabs>
                <w:tab w:val="left" w:pos="6962"/>
              </w:tabs>
              <w:jc w:val="center"/>
              <w:rPr>
                <w:ins w:id="1010" w:author="Jørgen Steen Royal Petersen" w:date="2019-10-02T16:55:00Z"/>
              </w:rPr>
            </w:pPr>
            <w:ins w:id="1011" w:author="Jørgen Steen Royal Petersen" w:date="2019-10-02T16:56:00Z">
              <w:r>
                <w:t>a2</w:t>
              </w:r>
            </w:ins>
          </w:p>
        </w:tc>
        <w:tc>
          <w:tcPr>
            <w:tcW w:w="2549" w:type="dxa"/>
          </w:tcPr>
          <w:p w14:paraId="630F6F25" w14:textId="77777777" w:rsidR="002875B8" w:rsidRDefault="002875B8" w:rsidP="008D65FA">
            <w:pPr>
              <w:tabs>
                <w:tab w:val="left" w:pos="6962"/>
              </w:tabs>
              <w:jc w:val="center"/>
              <w:rPr>
                <w:ins w:id="1012" w:author="Jørgen Steen Royal Petersen" w:date="2019-10-02T16:55:00Z"/>
              </w:rPr>
            </w:pPr>
          </w:p>
        </w:tc>
        <w:tc>
          <w:tcPr>
            <w:tcW w:w="2549" w:type="dxa"/>
          </w:tcPr>
          <w:p w14:paraId="6227C624" w14:textId="77777777" w:rsidR="002875B8" w:rsidRDefault="002875B8" w:rsidP="008D65FA">
            <w:pPr>
              <w:tabs>
                <w:tab w:val="left" w:pos="6962"/>
              </w:tabs>
              <w:rPr>
                <w:ins w:id="1013" w:author="Jørgen Steen Royal Petersen" w:date="2019-10-02T16:55:00Z"/>
              </w:rPr>
            </w:pPr>
          </w:p>
        </w:tc>
        <w:tc>
          <w:tcPr>
            <w:tcW w:w="2549" w:type="dxa"/>
          </w:tcPr>
          <w:p w14:paraId="2AE93BE8" w14:textId="77777777" w:rsidR="002875B8" w:rsidRDefault="002875B8" w:rsidP="008D65FA">
            <w:pPr>
              <w:tabs>
                <w:tab w:val="left" w:pos="6962"/>
              </w:tabs>
              <w:rPr>
                <w:ins w:id="1014" w:author="Jørgen Steen Royal Petersen" w:date="2019-10-02T16:55:00Z"/>
              </w:rPr>
            </w:pPr>
          </w:p>
        </w:tc>
      </w:tr>
      <w:tr w:rsidR="002875B8" w14:paraId="136759F6" w14:textId="77777777" w:rsidTr="008D65FA">
        <w:trPr>
          <w:ins w:id="1015" w:author="Jørgen Steen Royal Petersen" w:date="2019-10-02T16:55:00Z"/>
        </w:trPr>
        <w:tc>
          <w:tcPr>
            <w:tcW w:w="2548" w:type="dxa"/>
          </w:tcPr>
          <w:p w14:paraId="6E6A0A84" w14:textId="56FB65C2" w:rsidR="002875B8" w:rsidRDefault="002875B8" w:rsidP="002875B8">
            <w:pPr>
              <w:tabs>
                <w:tab w:val="left" w:pos="6962"/>
              </w:tabs>
              <w:jc w:val="center"/>
              <w:rPr>
                <w:ins w:id="1016" w:author="Jørgen Steen Royal Petersen" w:date="2019-10-02T16:55:00Z"/>
              </w:rPr>
            </w:pPr>
            <w:ins w:id="1017" w:author="Jørgen Steen Royal Petersen" w:date="2019-10-02T16:57:00Z">
              <w:r>
                <w:t>a3</w:t>
              </w:r>
            </w:ins>
          </w:p>
        </w:tc>
        <w:tc>
          <w:tcPr>
            <w:tcW w:w="2549" w:type="dxa"/>
          </w:tcPr>
          <w:p w14:paraId="75225CBE" w14:textId="77777777" w:rsidR="002875B8" w:rsidRDefault="002875B8" w:rsidP="008D65FA">
            <w:pPr>
              <w:tabs>
                <w:tab w:val="left" w:pos="6962"/>
              </w:tabs>
              <w:rPr>
                <w:ins w:id="1018" w:author="Jørgen Steen Royal Petersen" w:date="2019-10-02T16:55:00Z"/>
              </w:rPr>
            </w:pPr>
          </w:p>
        </w:tc>
        <w:tc>
          <w:tcPr>
            <w:tcW w:w="2549" w:type="dxa"/>
          </w:tcPr>
          <w:p w14:paraId="424CC95A" w14:textId="77777777" w:rsidR="002875B8" w:rsidRDefault="002875B8" w:rsidP="008D65FA">
            <w:pPr>
              <w:tabs>
                <w:tab w:val="left" w:pos="6962"/>
              </w:tabs>
              <w:rPr>
                <w:ins w:id="1019" w:author="Jørgen Steen Royal Petersen" w:date="2019-10-02T16:55:00Z"/>
              </w:rPr>
            </w:pPr>
          </w:p>
        </w:tc>
        <w:tc>
          <w:tcPr>
            <w:tcW w:w="2549" w:type="dxa"/>
          </w:tcPr>
          <w:p w14:paraId="16D563EE" w14:textId="77777777" w:rsidR="002875B8" w:rsidRDefault="002875B8" w:rsidP="008D65FA">
            <w:pPr>
              <w:tabs>
                <w:tab w:val="left" w:pos="6962"/>
              </w:tabs>
              <w:rPr>
                <w:ins w:id="1020" w:author="Jørgen Steen Royal Petersen" w:date="2019-10-02T16:55:00Z"/>
              </w:rPr>
            </w:pPr>
          </w:p>
        </w:tc>
      </w:tr>
      <w:tr w:rsidR="002875B8" w14:paraId="544959EC" w14:textId="77777777" w:rsidTr="008D65FA">
        <w:trPr>
          <w:ins w:id="1021" w:author="Jørgen Steen Royal Petersen" w:date="2019-10-02T16:55:00Z"/>
        </w:trPr>
        <w:tc>
          <w:tcPr>
            <w:tcW w:w="2548" w:type="dxa"/>
          </w:tcPr>
          <w:p w14:paraId="7EF2E431" w14:textId="4349630C" w:rsidR="002875B8" w:rsidRDefault="002875B8" w:rsidP="002875B8">
            <w:pPr>
              <w:tabs>
                <w:tab w:val="left" w:pos="6962"/>
              </w:tabs>
              <w:jc w:val="center"/>
              <w:rPr>
                <w:ins w:id="1022" w:author="Jørgen Steen Royal Petersen" w:date="2019-10-02T16:55:00Z"/>
              </w:rPr>
            </w:pPr>
            <w:ins w:id="1023" w:author="Jørgen Steen Royal Petersen" w:date="2019-10-02T16:57:00Z">
              <w:r>
                <w:t>a4</w:t>
              </w:r>
            </w:ins>
          </w:p>
        </w:tc>
        <w:tc>
          <w:tcPr>
            <w:tcW w:w="2549" w:type="dxa"/>
          </w:tcPr>
          <w:p w14:paraId="472923FC" w14:textId="77777777" w:rsidR="002875B8" w:rsidRDefault="002875B8" w:rsidP="008D65FA">
            <w:pPr>
              <w:tabs>
                <w:tab w:val="left" w:pos="6962"/>
              </w:tabs>
              <w:rPr>
                <w:ins w:id="1024" w:author="Jørgen Steen Royal Petersen" w:date="2019-10-02T16:55:00Z"/>
              </w:rPr>
            </w:pPr>
          </w:p>
        </w:tc>
        <w:tc>
          <w:tcPr>
            <w:tcW w:w="2549" w:type="dxa"/>
          </w:tcPr>
          <w:p w14:paraId="105661E0" w14:textId="77777777" w:rsidR="002875B8" w:rsidRDefault="002875B8" w:rsidP="008D65FA">
            <w:pPr>
              <w:tabs>
                <w:tab w:val="left" w:pos="6962"/>
              </w:tabs>
              <w:rPr>
                <w:ins w:id="1025" w:author="Jørgen Steen Royal Petersen" w:date="2019-10-02T16:55:00Z"/>
              </w:rPr>
            </w:pPr>
          </w:p>
        </w:tc>
        <w:tc>
          <w:tcPr>
            <w:tcW w:w="2549" w:type="dxa"/>
          </w:tcPr>
          <w:p w14:paraId="5CF5945B" w14:textId="77777777" w:rsidR="002875B8" w:rsidRDefault="002875B8" w:rsidP="008D65FA">
            <w:pPr>
              <w:tabs>
                <w:tab w:val="left" w:pos="6962"/>
              </w:tabs>
              <w:rPr>
                <w:ins w:id="1026" w:author="Jørgen Steen Royal Petersen" w:date="2019-10-02T16:55:00Z"/>
              </w:rPr>
            </w:pPr>
          </w:p>
        </w:tc>
      </w:tr>
      <w:tr w:rsidR="002875B8" w14:paraId="28953CB0" w14:textId="77777777" w:rsidTr="008D65FA">
        <w:trPr>
          <w:ins w:id="1027" w:author="Jørgen Steen Royal Petersen" w:date="2019-10-02T16:55:00Z"/>
        </w:trPr>
        <w:tc>
          <w:tcPr>
            <w:tcW w:w="2548" w:type="dxa"/>
          </w:tcPr>
          <w:p w14:paraId="1D0B9E09" w14:textId="1C068265" w:rsidR="002875B8" w:rsidRDefault="002875B8" w:rsidP="002875B8">
            <w:pPr>
              <w:tabs>
                <w:tab w:val="left" w:pos="6962"/>
              </w:tabs>
              <w:jc w:val="center"/>
              <w:rPr>
                <w:ins w:id="1028" w:author="Jørgen Steen Royal Petersen" w:date="2019-10-02T16:55:00Z"/>
              </w:rPr>
            </w:pPr>
            <w:ins w:id="1029" w:author="Jørgen Steen Royal Petersen" w:date="2019-10-02T16:57:00Z">
              <w:r>
                <w:t>a5</w:t>
              </w:r>
            </w:ins>
          </w:p>
        </w:tc>
        <w:tc>
          <w:tcPr>
            <w:tcW w:w="2549" w:type="dxa"/>
          </w:tcPr>
          <w:p w14:paraId="61BA76F1" w14:textId="77777777" w:rsidR="002875B8" w:rsidRDefault="002875B8" w:rsidP="008D65FA">
            <w:pPr>
              <w:tabs>
                <w:tab w:val="left" w:pos="6962"/>
              </w:tabs>
              <w:rPr>
                <w:ins w:id="1030" w:author="Jørgen Steen Royal Petersen" w:date="2019-10-02T16:55:00Z"/>
              </w:rPr>
            </w:pPr>
          </w:p>
        </w:tc>
        <w:tc>
          <w:tcPr>
            <w:tcW w:w="2549" w:type="dxa"/>
          </w:tcPr>
          <w:p w14:paraId="4971D3D1" w14:textId="77777777" w:rsidR="002875B8" w:rsidRDefault="002875B8" w:rsidP="008D65FA">
            <w:pPr>
              <w:tabs>
                <w:tab w:val="left" w:pos="6962"/>
              </w:tabs>
              <w:rPr>
                <w:ins w:id="1031" w:author="Jørgen Steen Royal Petersen" w:date="2019-10-02T16:55:00Z"/>
              </w:rPr>
            </w:pPr>
          </w:p>
        </w:tc>
        <w:tc>
          <w:tcPr>
            <w:tcW w:w="2549" w:type="dxa"/>
          </w:tcPr>
          <w:p w14:paraId="2ED7D1B8" w14:textId="77777777" w:rsidR="002875B8" w:rsidRDefault="002875B8" w:rsidP="008D65FA">
            <w:pPr>
              <w:tabs>
                <w:tab w:val="left" w:pos="6962"/>
              </w:tabs>
              <w:rPr>
                <w:ins w:id="1032" w:author="Jørgen Steen Royal Petersen" w:date="2019-10-02T16:55:00Z"/>
              </w:rPr>
            </w:pPr>
          </w:p>
        </w:tc>
      </w:tr>
      <w:tr w:rsidR="002875B8" w14:paraId="10FE8A86" w14:textId="77777777" w:rsidTr="008D65FA">
        <w:trPr>
          <w:ins w:id="1033" w:author="Jørgen Steen Royal Petersen" w:date="2019-10-02T16:55:00Z"/>
        </w:trPr>
        <w:tc>
          <w:tcPr>
            <w:tcW w:w="2548" w:type="dxa"/>
          </w:tcPr>
          <w:p w14:paraId="0045F24D" w14:textId="6D60500F" w:rsidR="002875B8" w:rsidRDefault="002875B8" w:rsidP="002875B8">
            <w:pPr>
              <w:tabs>
                <w:tab w:val="left" w:pos="6962"/>
              </w:tabs>
              <w:jc w:val="center"/>
              <w:rPr>
                <w:ins w:id="1034" w:author="Jørgen Steen Royal Petersen" w:date="2019-10-02T16:55:00Z"/>
              </w:rPr>
            </w:pPr>
            <w:ins w:id="1035" w:author="Jørgen Steen Royal Petersen" w:date="2019-10-02T16:58:00Z">
              <w:r>
                <w:t>b1</w:t>
              </w:r>
            </w:ins>
          </w:p>
        </w:tc>
        <w:tc>
          <w:tcPr>
            <w:tcW w:w="2549" w:type="dxa"/>
          </w:tcPr>
          <w:p w14:paraId="166D1698" w14:textId="77777777" w:rsidR="002875B8" w:rsidRDefault="002875B8" w:rsidP="008D65FA">
            <w:pPr>
              <w:tabs>
                <w:tab w:val="left" w:pos="6962"/>
              </w:tabs>
              <w:rPr>
                <w:ins w:id="1036" w:author="Jørgen Steen Royal Petersen" w:date="2019-10-02T16:55:00Z"/>
              </w:rPr>
            </w:pPr>
          </w:p>
        </w:tc>
        <w:tc>
          <w:tcPr>
            <w:tcW w:w="2549" w:type="dxa"/>
          </w:tcPr>
          <w:p w14:paraId="7208758C" w14:textId="77777777" w:rsidR="002875B8" w:rsidRDefault="002875B8" w:rsidP="008D65FA">
            <w:pPr>
              <w:tabs>
                <w:tab w:val="left" w:pos="6962"/>
              </w:tabs>
              <w:rPr>
                <w:ins w:id="1037" w:author="Jørgen Steen Royal Petersen" w:date="2019-10-02T16:55:00Z"/>
              </w:rPr>
            </w:pPr>
          </w:p>
        </w:tc>
        <w:tc>
          <w:tcPr>
            <w:tcW w:w="2549" w:type="dxa"/>
          </w:tcPr>
          <w:p w14:paraId="49926A23" w14:textId="77777777" w:rsidR="002875B8" w:rsidRDefault="002875B8" w:rsidP="008D65FA">
            <w:pPr>
              <w:tabs>
                <w:tab w:val="left" w:pos="6962"/>
              </w:tabs>
              <w:rPr>
                <w:ins w:id="1038" w:author="Jørgen Steen Royal Petersen" w:date="2019-10-02T16:55:00Z"/>
              </w:rPr>
            </w:pPr>
          </w:p>
        </w:tc>
      </w:tr>
      <w:tr w:rsidR="002875B8" w14:paraId="2799647D" w14:textId="77777777" w:rsidTr="008D65FA">
        <w:trPr>
          <w:ins w:id="1039" w:author="Jørgen Steen Royal Petersen" w:date="2019-10-02T16:55:00Z"/>
        </w:trPr>
        <w:tc>
          <w:tcPr>
            <w:tcW w:w="2548" w:type="dxa"/>
          </w:tcPr>
          <w:p w14:paraId="1014E6F0" w14:textId="4BF45BEE" w:rsidR="002875B8" w:rsidRDefault="002875B8" w:rsidP="008D65FA">
            <w:pPr>
              <w:tabs>
                <w:tab w:val="left" w:pos="6962"/>
              </w:tabs>
              <w:jc w:val="center"/>
              <w:rPr>
                <w:ins w:id="1040" w:author="Jørgen Steen Royal Petersen" w:date="2019-10-02T16:55:00Z"/>
              </w:rPr>
            </w:pPr>
            <w:ins w:id="1041" w:author="Jørgen Steen Royal Petersen" w:date="2019-10-02T16:58:00Z">
              <w:r>
                <w:t>b2</w:t>
              </w:r>
            </w:ins>
          </w:p>
        </w:tc>
        <w:tc>
          <w:tcPr>
            <w:tcW w:w="2549" w:type="dxa"/>
          </w:tcPr>
          <w:p w14:paraId="0CEC37C4" w14:textId="77777777" w:rsidR="002875B8" w:rsidRDefault="002875B8" w:rsidP="008D65FA">
            <w:pPr>
              <w:tabs>
                <w:tab w:val="left" w:pos="6962"/>
              </w:tabs>
              <w:rPr>
                <w:ins w:id="1042" w:author="Jørgen Steen Royal Petersen" w:date="2019-10-02T16:55:00Z"/>
              </w:rPr>
            </w:pPr>
          </w:p>
        </w:tc>
        <w:tc>
          <w:tcPr>
            <w:tcW w:w="2549" w:type="dxa"/>
          </w:tcPr>
          <w:p w14:paraId="5D2424FB" w14:textId="77777777" w:rsidR="002875B8" w:rsidRDefault="002875B8" w:rsidP="008D65FA">
            <w:pPr>
              <w:tabs>
                <w:tab w:val="left" w:pos="6962"/>
              </w:tabs>
              <w:rPr>
                <w:ins w:id="1043" w:author="Jørgen Steen Royal Petersen" w:date="2019-10-02T16:55:00Z"/>
              </w:rPr>
            </w:pPr>
          </w:p>
        </w:tc>
        <w:tc>
          <w:tcPr>
            <w:tcW w:w="2549" w:type="dxa"/>
          </w:tcPr>
          <w:p w14:paraId="4EAB95A9" w14:textId="77777777" w:rsidR="002875B8" w:rsidRDefault="002875B8" w:rsidP="008D65FA">
            <w:pPr>
              <w:tabs>
                <w:tab w:val="left" w:pos="6962"/>
              </w:tabs>
              <w:rPr>
                <w:ins w:id="1044" w:author="Jørgen Steen Royal Petersen" w:date="2019-10-02T16:55:00Z"/>
              </w:rPr>
            </w:pPr>
          </w:p>
        </w:tc>
      </w:tr>
      <w:tr w:rsidR="002875B8" w14:paraId="032911C5" w14:textId="77777777" w:rsidTr="008D65FA">
        <w:trPr>
          <w:ins w:id="1045" w:author="Jørgen Steen Royal Petersen" w:date="2019-10-02T16:55:00Z"/>
        </w:trPr>
        <w:tc>
          <w:tcPr>
            <w:tcW w:w="2548" w:type="dxa"/>
          </w:tcPr>
          <w:p w14:paraId="42B0DF0F" w14:textId="0FD75845" w:rsidR="002875B8" w:rsidRDefault="002875B8" w:rsidP="002875B8">
            <w:pPr>
              <w:tabs>
                <w:tab w:val="left" w:pos="6962"/>
              </w:tabs>
              <w:jc w:val="center"/>
              <w:rPr>
                <w:ins w:id="1046" w:author="Jørgen Steen Royal Petersen" w:date="2019-10-02T16:55:00Z"/>
              </w:rPr>
            </w:pPr>
            <w:ins w:id="1047" w:author="Jørgen Steen Royal Petersen" w:date="2019-10-02T16:59:00Z">
              <w:r>
                <w:t>b3</w:t>
              </w:r>
            </w:ins>
          </w:p>
        </w:tc>
        <w:tc>
          <w:tcPr>
            <w:tcW w:w="2549" w:type="dxa"/>
          </w:tcPr>
          <w:p w14:paraId="166A1F83" w14:textId="77777777" w:rsidR="002875B8" w:rsidRDefault="002875B8" w:rsidP="008D65FA">
            <w:pPr>
              <w:tabs>
                <w:tab w:val="left" w:pos="6962"/>
              </w:tabs>
              <w:rPr>
                <w:ins w:id="1048" w:author="Jørgen Steen Royal Petersen" w:date="2019-10-02T16:55:00Z"/>
              </w:rPr>
            </w:pPr>
          </w:p>
        </w:tc>
        <w:tc>
          <w:tcPr>
            <w:tcW w:w="2549" w:type="dxa"/>
          </w:tcPr>
          <w:p w14:paraId="0047AEFF" w14:textId="77777777" w:rsidR="002875B8" w:rsidRDefault="002875B8" w:rsidP="008D65FA">
            <w:pPr>
              <w:tabs>
                <w:tab w:val="left" w:pos="6962"/>
              </w:tabs>
              <w:rPr>
                <w:ins w:id="1049" w:author="Jørgen Steen Royal Petersen" w:date="2019-10-02T16:55:00Z"/>
              </w:rPr>
            </w:pPr>
          </w:p>
        </w:tc>
        <w:tc>
          <w:tcPr>
            <w:tcW w:w="2549" w:type="dxa"/>
          </w:tcPr>
          <w:p w14:paraId="59112E46" w14:textId="77777777" w:rsidR="002875B8" w:rsidRDefault="002875B8" w:rsidP="008D65FA">
            <w:pPr>
              <w:tabs>
                <w:tab w:val="left" w:pos="6962"/>
              </w:tabs>
              <w:rPr>
                <w:ins w:id="1050" w:author="Jørgen Steen Royal Petersen" w:date="2019-10-02T16:55:00Z"/>
              </w:rPr>
            </w:pPr>
          </w:p>
        </w:tc>
      </w:tr>
      <w:tr w:rsidR="002875B8" w14:paraId="290C1B8D" w14:textId="77777777" w:rsidTr="008D65FA">
        <w:trPr>
          <w:ins w:id="1051" w:author="Jørgen Steen Royal Petersen" w:date="2019-10-02T16:55:00Z"/>
        </w:trPr>
        <w:tc>
          <w:tcPr>
            <w:tcW w:w="2548" w:type="dxa"/>
          </w:tcPr>
          <w:p w14:paraId="599B685D" w14:textId="7D254499" w:rsidR="002875B8" w:rsidRDefault="002875B8" w:rsidP="002875B8">
            <w:pPr>
              <w:tabs>
                <w:tab w:val="left" w:pos="6962"/>
              </w:tabs>
              <w:jc w:val="center"/>
              <w:rPr>
                <w:ins w:id="1052" w:author="Jørgen Steen Royal Petersen" w:date="2019-10-02T16:55:00Z"/>
              </w:rPr>
            </w:pPr>
            <w:ins w:id="1053" w:author="Jørgen Steen Royal Petersen" w:date="2019-10-02T16:59:00Z">
              <w:r>
                <w:t>b4</w:t>
              </w:r>
            </w:ins>
          </w:p>
        </w:tc>
        <w:tc>
          <w:tcPr>
            <w:tcW w:w="2549" w:type="dxa"/>
          </w:tcPr>
          <w:p w14:paraId="39FFA1A9" w14:textId="77777777" w:rsidR="002875B8" w:rsidRDefault="002875B8" w:rsidP="008D65FA">
            <w:pPr>
              <w:tabs>
                <w:tab w:val="left" w:pos="6962"/>
              </w:tabs>
              <w:rPr>
                <w:ins w:id="1054" w:author="Jørgen Steen Royal Petersen" w:date="2019-10-02T16:55:00Z"/>
              </w:rPr>
            </w:pPr>
          </w:p>
        </w:tc>
        <w:tc>
          <w:tcPr>
            <w:tcW w:w="2549" w:type="dxa"/>
          </w:tcPr>
          <w:p w14:paraId="1EE9B420" w14:textId="77777777" w:rsidR="002875B8" w:rsidRDefault="002875B8" w:rsidP="008D65FA">
            <w:pPr>
              <w:tabs>
                <w:tab w:val="left" w:pos="6962"/>
              </w:tabs>
              <w:rPr>
                <w:ins w:id="1055" w:author="Jørgen Steen Royal Petersen" w:date="2019-10-02T16:55:00Z"/>
              </w:rPr>
            </w:pPr>
          </w:p>
        </w:tc>
        <w:tc>
          <w:tcPr>
            <w:tcW w:w="2549" w:type="dxa"/>
          </w:tcPr>
          <w:p w14:paraId="06B00067" w14:textId="77777777" w:rsidR="002875B8" w:rsidRDefault="002875B8" w:rsidP="008D65FA">
            <w:pPr>
              <w:tabs>
                <w:tab w:val="left" w:pos="6962"/>
              </w:tabs>
              <w:rPr>
                <w:ins w:id="1056" w:author="Jørgen Steen Royal Petersen" w:date="2019-10-02T16:55:00Z"/>
              </w:rPr>
            </w:pPr>
          </w:p>
        </w:tc>
      </w:tr>
      <w:tr w:rsidR="002875B8" w14:paraId="6CB8D22D" w14:textId="77777777" w:rsidTr="008D65FA">
        <w:trPr>
          <w:ins w:id="1057" w:author="Jørgen Steen Royal Petersen" w:date="2019-10-02T16:55:00Z"/>
        </w:trPr>
        <w:tc>
          <w:tcPr>
            <w:tcW w:w="2548" w:type="dxa"/>
          </w:tcPr>
          <w:p w14:paraId="5089C989" w14:textId="18A6AF63" w:rsidR="002875B8" w:rsidRDefault="002875B8" w:rsidP="002875B8">
            <w:pPr>
              <w:tabs>
                <w:tab w:val="left" w:pos="6962"/>
              </w:tabs>
              <w:jc w:val="center"/>
              <w:rPr>
                <w:ins w:id="1058" w:author="Jørgen Steen Royal Petersen" w:date="2019-10-02T16:55:00Z"/>
              </w:rPr>
            </w:pPr>
            <w:ins w:id="1059" w:author="Jørgen Steen Royal Petersen" w:date="2019-10-02T16:59:00Z">
              <w:r>
                <w:t>b5</w:t>
              </w:r>
            </w:ins>
          </w:p>
        </w:tc>
        <w:tc>
          <w:tcPr>
            <w:tcW w:w="2549" w:type="dxa"/>
          </w:tcPr>
          <w:p w14:paraId="51057A64" w14:textId="77777777" w:rsidR="002875B8" w:rsidRDefault="002875B8" w:rsidP="008D65FA">
            <w:pPr>
              <w:tabs>
                <w:tab w:val="left" w:pos="6962"/>
              </w:tabs>
              <w:rPr>
                <w:ins w:id="1060" w:author="Jørgen Steen Royal Petersen" w:date="2019-10-02T16:55:00Z"/>
              </w:rPr>
            </w:pPr>
          </w:p>
        </w:tc>
        <w:tc>
          <w:tcPr>
            <w:tcW w:w="2549" w:type="dxa"/>
          </w:tcPr>
          <w:p w14:paraId="5A351E33" w14:textId="77777777" w:rsidR="002875B8" w:rsidRDefault="002875B8" w:rsidP="008D65FA">
            <w:pPr>
              <w:tabs>
                <w:tab w:val="left" w:pos="6962"/>
              </w:tabs>
              <w:rPr>
                <w:ins w:id="1061" w:author="Jørgen Steen Royal Petersen" w:date="2019-10-02T16:55:00Z"/>
              </w:rPr>
            </w:pPr>
          </w:p>
        </w:tc>
        <w:tc>
          <w:tcPr>
            <w:tcW w:w="2549" w:type="dxa"/>
          </w:tcPr>
          <w:p w14:paraId="42D47C7E" w14:textId="77777777" w:rsidR="002875B8" w:rsidRDefault="002875B8" w:rsidP="008D65FA">
            <w:pPr>
              <w:tabs>
                <w:tab w:val="left" w:pos="6962"/>
              </w:tabs>
              <w:rPr>
                <w:ins w:id="1062" w:author="Jørgen Steen Royal Petersen" w:date="2019-10-02T16:55:00Z"/>
              </w:rPr>
            </w:pPr>
          </w:p>
        </w:tc>
      </w:tr>
      <w:tr w:rsidR="002875B8" w14:paraId="2459375D" w14:textId="77777777" w:rsidTr="008D65FA">
        <w:trPr>
          <w:ins w:id="1063" w:author="Jørgen Steen Royal Petersen" w:date="2019-10-02T16:55:00Z"/>
        </w:trPr>
        <w:tc>
          <w:tcPr>
            <w:tcW w:w="2548" w:type="dxa"/>
          </w:tcPr>
          <w:p w14:paraId="0963F17A" w14:textId="324E8C94" w:rsidR="002875B8" w:rsidRDefault="002875B8" w:rsidP="002875B8">
            <w:pPr>
              <w:tabs>
                <w:tab w:val="left" w:pos="6962"/>
              </w:tabs>
              <w:jc w:val="center"/>
              <w:rPr>
                <w:ins w:id="1064" w:author="Jørgen Steen Royal Petersen" w:date="2019-10-02T16:55:00Z"/>
              </w:rPr>
            </w:pPr>
            <w:ins w:id="1065" w:author="Jørgen Steen Royal Petersen" w:date="2019-10-02T17:00:00Z">
              <w:r>
                <w:t>c1</w:t>
              </w:r>
            </w:ins>
          </w:p>
        </w:tc>
        <w:tc>
          <w:tcPr>
            <w:tcW w:w="2549" w:type="dxa"/>
          </w:tcPr>
          <w:p w14:paraId="5A3382CD" w14:textId="77777777" w:rsidR="002875B8" w:rsidRDefault="002875B8" w:rsidP="008D65FA">
            <w:pPr>
              <w:tabs>
                <w:tab w:val="left" w:pos="6962"/>
              </w:tabs>
              <w:rPr>
                <w:ins w:id="1066" w:author="Jørgen Steen Royal Petersen" w:date="2019-10-02T16:55:00Z"/>
              </w:rPr>
            </w:pPr>
          </w:p>
        </w:tc>
        <w:tc>
          <w:tcPr>
            <w:tcW w:w="2549" w:type="dxa"/>
          </w:tcPr>
          <w:p w14:paraId="052DD622" w14:textId="77777777" w:rsidR="002875B8" w:rsidRDefault="002875B8" w:rsidP="008D65FA">
            <w:pPr>
              <w:tabs>
                <w:tab w:val="left" w:pos="6962"/>
              </w:tabs>
              <w:rPr>
                <w:ins w:id="1067" w:author="Jørgen Steen Royal Petersen" w:date="2019-10-02T16:55:00Z"/>
              </w:rPr>
            </w:pPr>
          </w:p>
        </w:tc>
        <w:tc>
          <w:tcPr>
            <w:tcW w:w="2549" w:type="dxa"/>
          </w:tcPr>
          <w:p w14:paraId="4A7C79CB" w14:textId="77777777" w:rsidR="002875B8" w:rsidRDefault="002875B8" w:rsidP="008D65FA">
            <w:pPr>
              <w:tabs>
                <w:tab w:val="left" w:pos="6962"/>
              </w:tabs>
              <w:rPr>
                <w:ins w:id="1068" w:author="Jørgen Steen Royal Petersen" w:date="2019-10-02T16:55:00Z"/>
              </w:rPr>
            </w:pPr>
          </w:p>
        </w:tc>
      </w:tr>
      <w:tr w:rsidR="002875B8" w14:paraId="49C41CE5" w14:textId="77777777" w:rsidTr="008D65FA">
        <w:trPr>
          <w:ins w:id="1069" w:author="Jørgen Steen Royal Petersen" w:date="2019-10-02T16:55:00Z"/>
        </w:trPr>
        <w:tc>
          <w:tcPr>
            <w:tcW w:w="2548" w:type="dxa"/>
          </w:tcPr>
          <w:p w14:paraId="0DADC3BA" w14:textId="40F70730" w:rsidR="002875B8" w:rsidRDefault="002875B8" w:rsidP="002875B8">
            <w:pPr>
              <w:tabs>
                <w:tab w:val="left" w:pos="6962"/>
              </w:tabs>
              <w:jc w:val="center"/>
              <w:rPr>
                <w:ins w:id="1070" w:author="Jørgen Steen Royal Petersen" w:date="2019-10-02T16:55:00Z"/>
              </w:rPr>
            </w:pPr>
            <w:ins w:id="1071" w:author="Jørgen Steen Royal Petersen" w:date="2019-10-02T17:00:00Z">
              <w:r>
                <w:t>c2</w:t>
              </w:r>
            </w:ins>
          </w:p>
        </w:tc>
        <w:tc>
          <w:tcPr>
            <w:tcW w:w="2549" w:type="dxa"/>
          </w:tcPr>
          <w:p w14:paraId="5E3A8159" w14:textId="77777777" w:rsidR="002875B8" w:rsidRDefault="002875B8" w:rsidP="008D65FA">
            <w:pPr>
              <w:tabs>
                <w:tab w:val="left" w:pos="6962"/>
              </w:tabs>
              <w:rPr>
                <w:ins w:id="1072" w:author="Jørgen Steen Royal Petersen" w:date="2019-10-02T16:55:00Z"/>
              </w:rPr>
            </w:pPr>
          </w:p>
        </w:tc>
        <w:tc>
          <w:tcPr>
            <w:tcW w:w="2549" w:type="dxa"/>
          </w:tcPr>
          <w:p w14:paraId="058117D1" w14:textId="77777777" w:rsidR="002875B8" w:rsidRDefault="002875B8" w:rsidP="008D65FA">
            <w:pPr>
              <w:tabs>
                <w:tab w:val="left" w:pos="6962"/>
              </w:tabs>
              <w:rPr>
                <w:ins w:id="1073" w:author="Jørgen Steen Royal Petersen" w:date="2019-10-02T16:55:00Z"/>
              </w:rPr>
            </w:pPr>
          </w:p>
        </w:tc>
        <w:tc>
          <w:tcPr>
            <w:tcW w:w="2549" w:type="dxa"/>
          </w:tcPr>
          <w:p w14:paraId="447B504B" w14:textId="77777777" w:rsidR="002875B8" w:rsidRDefault="002875B8" w:rsidP="008D65FA">
            <w:pPr>
              <w:tabs>
                <w:tab w:val="left" w:pos="6962"/>
              </w:tabs>
              <w:rPr>
                <w:ins w:id="1074" w:author="Jørgen Steen Royal Petersen" w:date="2019-10-02T16:55:00Z"/>
              </w:rPr>
            </w:pPr>
          </w:p>
        </w:tc>
      </w:tr>
      <w:tr w:rsidR="002875B8" w14:paraId="1A10B89F" w14:textId="77777777" w:rsidTr="008D65FA">
        <w:trPr>
          <w:ins w:id="1075" w:author="Jørgen Steen Royal Petersen" w:date="2019-10-02T17:01:00Z"/>
        </w:trPr>
        <w:tc>
          <w:tcPr>
            <w:tcW w:w="2548" w:type="dxa"/>
          </w:tcPr>
          <w:p w14:paraId="4F09F2C0" w14:textId="5F1534FF" w:rsidR="002875B8" w:rsidRDefault="002875B8" w:rsidP="002875B8">
            <w:pPr>
              <w:tabs>
                <w:tab w:val="left" w:pos="6962"/>
              </w:tabs>
              <w:jc w:val="center"/>
              <w:rPr>
                <w:ins w:id="1076" w:author="Jørgen Steen Royal Petersen" w:date="2019-10-02T17:01:00Z"/>
              </w:rPr>
            </w:pPr>
            <w:ins w:id="1077" w:author="Jørgen Steen Royal Petersen" w:date="2019-10-02T17:01:00Z">
              <w:r>
                <w:t>c3</w:t>
              </w:r>
            </w:ins>
          </w:p>
        </w:tc>
        <w:tc>
          <w:tcPr>
            <w:tcW w:w="2549" w:type="dxa"/>
          </w:tcPr>
          <w:p w14:paraId="4BB28B76" w14:textId="77777777" w:rsidR="002875B8" w:rsidRDefault="002875B8" w:rsidP="008D65FA">
            <w:pPr>
              <w:tabs>
                <w:tab w:val="left" w:pos="6962"/>
              </w:tabs>
              <w:rPr>
                <w:ins w:id="1078" w:author="Jørgen Steen Royal Petersen" w:date="2019-10-02T17:01:00Z"/>
              </w:rPr>
            </w:pPr>
          </w:p>
        </w:tc>
        <w:tc>
          <w:tcPr>
            <w:tcW w:w="2549" w:type="dxa"/>
          </w:tcPr>
          <w:p w14:paraId="1B9D144C" w14:textId="77777777" w:rsidR="002875B8" w:rsidRDefault="002875B8" w:rsidP="008D65FA">
            <w:pPr>
              <w:tabs>
                <w:tab w:val="left" w:pos="6962"/>
              </w:tabs>
              <w:rPr>
                <w:ins w:id="1079" w:author="Jørgen Steen Royal Petersen" w:date="2019-10-02T17:01:00Z"/>
              </w:rPr>
            </w:pPr>
          </w:p>
        </w:tc>
        <w:tc>
          <w:tcPr>
            <w:tcW w:w="2549" w:type="dxa"/>
          </w:tcPr>
          <w:p w14:paraId="742066B2" w14:textId="77777777" w:rsidR="002875B8" w:rsidRDefault="002875B8" w:rsidP="008D65FA">
            <w:pPr>
              <w:tabs>
                <w:tab w:val="left" w:pos="6962"/>
              </w:tabs>
              <w:rPr>
                <w:ins w:id="1080" w:author="Jørgen Steen Royal Petersen" w:date="2019-10-02T17:01:00Z"/>
              </w:rPr>
            </w:pPr>
          </w:p>
        </w:tc>
      </w:tr>
      <w:tr w:rsidR="002875B8" w14:paraId="4C5ACA1C" w14:textId="77777777" w:rsidTr="008D65FA">
        <w:trPr>
          <w:ins w:id="1081" w:author="Jørgen Steen Royal Petersen" w:date="2019-10-02T17:01:00Z"/>
        </w:trPr>
        <w:tc>
          <w:tcPr>
            <w:tcW w:w="2548" w:type="dxa"/>
          </w:tcPr>
          <w:p w14:paraId="3A5C41E8" w14:textId="20C23FF5" w:rsidR="002875B8" w:rsidRDefault="002875B8" w:rsidP="002875B8">
            <w:pPr>
              <w:tabs>
                <w:tab w:val="left" w:pos="6962"/>
              </w:tabs>
              <w:jc w:val="center"/>
              <w:rPr>
                <w:ins w:id="1082" w:author="Jørgen Steen Royal Petersen" w:date="2019-10-02T17:01:00Z"/>
              </w:rPr>
            </w:pPr>
            <w:ins w:id="1083" w:author="Jørgen Steen Royal Petersen" w:date="2019-10-02T17:01:00Z">
              <w:r>
                <w:t>c4</w:t>
              </w:r>
            </w:ins>
          </w:p>
        </w:tc>
        <w:tc>
          <w:tcPr>
            <w:tcW w:w="2549" w:type="dxa"/>
          </w:tcPr>
          <w:p w14:paraId="0059471D" w14:textId="77777777" w:rsidR="002875B8" w:rsidRDefault="002875B8" w:rsidP="008D65FA">
            <w:pPr>
              <w:tabs>
                <w:tab w:val="left" w:pos="6962"/>
              </w:tabs>
              <w:rPr>
                <w:ins w:id="1084" w:author="Jørgen Steen Royal Petersen" w:date="2019-10-02T17:01:00Z"/>
              </w:rPr>
            </w:pPr>
          </w:p>
        </w:tc>
        <w:tc>
          <w:tcPr>
            <w:tcW w:w="2549" w:type="dxa"/>
          </w:tcPr>
          <w:p w14:paraId="7C09D13D" w14:textId="77777777" w:rsidR="002875B8" w:rsidRDefault="002875B8" w:rsidP="008D65FA">
            <w:pPr>
              <w:tabs>
                <w:tab w:val="left" w:pos="6962"/>
              </w:tabs>
              <w:rPr>
                <w:ins w:id="1085" w:author="Jørgen Steen Royal Petersen" w:date="2019-10-02T17:01:00Z"/>
              </w:rPr>
            </w:pPr>
          </w:p>
        </w:tc>
        <w:tc>
          <w:tcPr>
            <w:tcW w:w="2549" w:type="dxa"/>
          </w:tcPr>
          <w:p w14:paraId="1FAD09B9" w14:textId="77777777" w:rsidR="002875B8" w:rsidRDefault="002875B8" w:rsidP="008D65FA">
            <w:pPr>
              <w:tabs>
                <w:tab w:val="left" w:pos="6962"/>
              </w:tabs>
              <w:rPr>
                <w:ins w:id="1086" w:author="Jørgen Steen Royal Petersen" w:date="2019-10-02T17:01:00Z"/>
              </w:rPr>
            </w:pPr>
          </w:p>
        </w:tc>
      </w:tr>
      <w:tr w:rsidR="002875B8" w14:paraId="1C051F1C" w14:textId="77777777" w:rsidTr="008D65FA">
        <w:trPr>
          <w:ins w:id="1087" w:author="Jørgen Steen Royal Petersen" w:date="2019-10-02T17:01:00Z"/>
        </w:trPr>
        <w:tc>
          <w:tcPr>
            <w:tcW w:w="2548" w:type="dxa"/>
          </w:tcPr>
          <w:p w14:paraId="54BF3B88" w14:textId="601D7975" w:rsidR="002875B8" w:rsidRDefault="002875B8" w:rsidP="002875B8">
            <w:pPr>
              <w:tabs>
                <w:tab w:val="left" w:pos="6962"/>
              </w:tabs>
              <w:jc w:val="center"/>
              <w:rPr>
                <w:ins w:id="1088" w:author="Jørgen Steen Royal Petersen" w:date="2019-10-02T17:01:00Z"/>
              </w:rPr>
            </w:pPr>
            <w:ins w:id="1089" w:author="Jørgen Steen Royal Petersen" w:date="2019-10-02T17:02:00Z">
              <w:r>
                <w:t>c5</w:t>
              </w:r>
            </w:ins>
          </w:p>
        </w:tc>
        <w:tc>
          <w:tcPr>
            <w:tcW w:w="2549" w:type="dxa"/>
          </w:tcPr>
          <w:p w14:paraId="475BA17B" w14:textId="77777777" w:rsidR="002875B8" w:rsidRDefault="002875B8" w:rsidP="008D65FA">
            <w:pPr>
              <w:tabs>
                <w:tab w:val="left" w:pos="6962"/>
              </w:tabs>
              <w:rPr>
                <w:ins w:id="1090" w:author="Jørgen Steen Royal Petersen" w:date="2019-10-02T17:01:00Z"/>
              </w:rPr>
            </w:pPr>
          </w:p>
        </w:tc>
        <w:tc>
          <w:tcPr>
            <w:tcW w:w="2549" w:type="dxa"/>
          </w:tcPr>
          <w:p w14:paraId="214EB3B1" w14:textId="77777777" w:rsidR="002875B8" w:rsidRDefault="002875B8" w:rsidP="008D65FA">
            <w:pPr>
              <w:tabs>
                <w:tab w:val="left" w:pos="6962"/>
              </w:tabs>
              <w:rPr>
                <w:ins w:id="1091" w:author="Jørgen Steen Royal Petersen" w:date="2019-10-02T17:01:00Z"/>
              </w:rPr>
            </w:pPr>
          </w:p>
        </w:tc>
        <w:tc>
          <w:tcPr>
            <w:tcW w:w="2549" w:type="dxa"/>
          </w:tcPr>
          <w:p w14:paraId="63505621" w14:textId="77777777" w:rsidR="002875B8" w:rsidRDefault="002875B8" w:rsidP="008D65FA">
            <w:pPr>
              <w:tabs>
                <w:tab w:val="left" w:pos="6962"/>
              </w:tabs>
              <w:rPr>
                <w:ins w:id="1092" w:author="Jørgen Steen Royal Petersen" w:date="2019-10-02T17:01:00Z"/>
              </w:rPr>
            </w:pPr>
          </w:p>
        </w:tc>
      </w:tr>
      <w:tr w:rsidR="002875B8" w14:paraId="2D2843F4" w14:textId="77777777" w:rsidTr="008D65FA">
        <w:trPr>
          <w:ins w:id="1093" w:author="Jørgen Steen Royal Petersen" w:date="2019-10-02T17:01:00Z"/>
        </w:trPr>
        <w:tc>
          <w:tcPr>
            <w:tcW w:w="2548" w:type="dxa"/>
          </w:tcPr>
          <w:p w14:paraId="710C1106" w14:textId="7879F364" w:rsidR="002875B8" w:rsidRDefault="007F173F" w:rsidP="002875B8">
            <w:pPr>
              <w:tabs>
                <w:tab w:val="left" w:pos="6962"/>
              </w:tabs>
              <w:jc w:val="center"/>
              <w:rPr>
                <w:ins w:id="1094" w:author="Jørgen Steen Royal Petersen" w:date="2019-10-02T17:01:00Z"/>
              </w:rPr>
            </w:pPr>
            <w:ins w:id="1095" w:author="Jørgen Steen Royal Petersen" w:date="2019-10-02T17:03:00Z">
              <w:r>
                <w:t>d1</w:t>
              </w:r>
            </w:ins>
          </w:p>
        </w:tc>
        <w:tc>
          <w:tcPr>
            <w:tcW w:w="2549" w:type="dxa"/>
          </w:tcPr>
          <w:p w14:paraId="76F5F4F5" w14:textId="77777777" w:rsidR="002875B8" w:rsidRDefault="002875B8" w:rsidP="008D65FA">
            <w:pPr>
              <w:tabs>
                <w:tab w:val="left" w:pos="6962"/>
              </w:tabs>
              <w:rPr>
                <w:ins w:id="1096" w:author="Jørgen Steen Royal Petersen" w:date="2019-10-02T17:01:00Z"/>
              </w:rPr>
            </w:pPr>
          </w:p>
        </w:tc>
        <w:tc>
          <w:tcPr>
            <w:tcW w:w="2549" w:type="dxa"/>
          </w:tcPr>
          <w:p w14:paraId="54C35CDB" w14:textId="77777777" w:rsidR="002875B8" w:rsidRDefault="002875B8" w:rsidP="008D65FA">
            <w:pPr>
              <w:tabs>
                <w:tab w:val="left" w:pos="6962"/>
              </w:tabs>
              <w:rPr>
                <w:ins w:id="1097" w:author="Jørgen Steen Royal Petersen" w:date="2019-10-02T17:01:00Z"/>
              </w:rPr>
            </w:pPr>
          </w:p>
        </w:tc>
        <w:tc>
          <w:tcPr>
            <w:tcW w:w="2549" w:type="dxa"/>
          </w:tcPr>
          <w:p w14:paraId="65CE0F27" w14:textId="77777777" w:rsidR="002875B8" w:rsidRDefault="002875B8" w:rsidP="008D65FA">
            <w:pPr>
              <w:tabs>
                <w:tab w:val="left" w:pos="6962"/>
              </w:tabs>
              <w:rPr>
                <w:ins w:id="1098" w:author="Jørgen Steen Royal Petersen" w:date="2019-10-02T17:01:00Z"/>
              </w:rPr>
            </w:pPr>
          </w:p>
        </w:tc>
      </w:tr>
      <w:tr w:rsidR="002875B8" w14:paraId="2BD485C9" w14:textId="77777777" w:rsidTr="008D65FA">
        <w:trPr>
          <w:ins w:id="1099" w:author="Jørgen Steen Royal Petersen" w:date="2019-10-02T17:02:00Z"/>
        </w:trPr>
        <w:tc>
          <w:tcPr>
            <w:tcW w:w="2548" w:type="dxa"/>
          </w:tcPr>
          <w:p w14:paraId="60502536" w14:textId="71131A0A" w:rsidR="002875B8" w:rsidRDefault="007F173F" w:rsidP="002875B8">
            <w:pPr>
              <w:tabs>
                <w:tab w:val="left" w:pos="6962"/>
              </w:tabs>
              <w:jc w:val="center"/>
              <w:rPr>
                <w:ins w:id="1100" w:author="Jørgen Steen Royal Petersen" w:date="2019-10-02T17:02:00Z"/>
              </w:rPr>
            </w:pPr>
            <w:ins w:id="1101" w:author="Jørgen Steen Royal Petersen" w:date="2019-10-02T17:03:00Z">
              <w:r>
                <w:t>d2</w:t>
              </w:r>
            </w:ins>
          </w:p>
        </w:tc>
        <w:tc>
          <w:tcPr>
            <w:tcW w:w="2549" w:type="dxa"/>
          </w:tcPr>
          <w:p w14:paraId="7DB07C4E" w14:textId="77777777" w:rsidR="002875B8" w:rsidRDefault="002875B8" w:rsidP="008D65FA">
            <w:pPr>
              <w:tabs>
                <w:tab w:val="left" w:pos="6962"/>
              </w:tabs>
              <w:rPr>
                <w:ins w:id="1102" w:author="Jørgen Steen Royal Petersen" w:date="2019-10-02T17:02:00Z"/>
              </w:rPr>
            </w:pPr>
          </w:p>
        </w:tc>
        <w:tc>
          <w:tcPr>
            <w:tcW w:w="2549" w:type="dxa"/>
          </w:tcPr>
          <w:p w14:paraId="769DA78E" w14:textId="77777777" w:rsidR="002875B8" w:rsidRDefault="002875B8" w:rsidP="008D65FA">
            <w:pPr>
              <w:tabs>
                <w:tab w:val="left" w:pos="6962"/>
              </w:tabs>
              <w:rPr>
                <w:ins w:id="1103" w:author="Jørgen Steen Royal Petersen" w:date="2019-10-02T17:02:00Z"/>
              </w:rPr>
            </w:pPr>
          </w:p>
        </w:tc>
        <w:tc>
          <w:tcPr>
            <w:tcW w:w="2549" w:type="dxa"/>
          </w:tcPr>
          <w:p w14:paraId="1931F018" w14:textId="77777777" w:rsidR="002875B8" w:rsidRDefault="002875B8" w:rsidP="008D65FA">
            <w:pPr>
              <w:tabs>
                <w:tab w:val="left" w:pos="6962"/>
              </w:tabs>
              <w:rPr>
                <w:ins w:id="1104" w:author="Jørgen Steen Royal Petersen" w:date="2019-10-02T17:02:00Z"/>
              </w:rPr>
            </w:pPr>
          </w:p>
        </w:tc>
      </w:tr>
      <w:tr w:rsidR="002875B8" w14:paraId="04331A79" w14:textId="77777777" w:rsidTr="008D65FA">
        <w:trPr>
          <w:ins w:id="1105" w:author="Jørgen Steen Royal Petersen" w:date="2019-10-02T17:02:00Z"/>
        </w:trPr>
        <w:tc>
          <w:tcPr>
            <w:tcW w:w="2548" w:type="dxa"/>
          </w:tcPr>
          <w:p w14:paraId="4FB0D75D" w14:textId="3E30B3F4" w:rsidR="002875B8" w:rsidRDefault="007F173F" w:rsidP="002875B8">
            <w:pPr>
              <w:tabs>
                <w:tab w:val="left" w:pos="6962"/>
              </w:tabs>
              <w:jc w:val="center"/>
              <w:rPr>
                <w:ins w:id="1106" w:author="Jørgen Steen Royal Petersen" w:date="2019-10-02T17:02:00Z"/>
              </w:rPr>
            </w:pPr>
            <w:ins w:id="1107" w:author="Jørgen Steen Royal Petersen" w:date="2019-10-02T17:03:00Z">
              <w:r>
                <w:t>d3</w:t>
              </w:r>
            </w:ins>
          </w:p>
        </w:tc>
        <w:tc>
          <w:tcPr>
            <w:tcW w:w="2549" w:type="dxa"/>
          </w:tcPr>
          <w:p w14:paraId="4E42DBA2" w14:textId="77777777" w:rsidR="002875B8" w:rsidRDefault="002875B8" w:rsidP="008D65FA">
            <w:pPr>
              <w:tabs>
                <w:tab w:val="left" w:pos="6962"/>
              </w:tabs>
              <w:rPr>
                <w:ins w:id="1108" w:author="Jørgen Steen Royal Petersen" w:date="2019-10-02T17:02:00Z"/>
              </w:rPr>
            </w:pPr>
          </w:p>
        </w:tc>
        <w:tc>
          <w:tcPr>
            <w:tcW w:w="2549" w:type="dxa"/>
          </w:tcPr>
          <w:p w14:paraId="75F0AF50" w14:textId="77777777" w:rsidR="002875B8" w:rsidRDefault="002875B8" w:rsidP="008D65FA">
            <w:pPr>
              <w:tabs>
                <w:tab w:val="left" w:pos="6962"/>
              </w:tabs>
              <w:rPr>
                <w:ins w:id="1109" w:author="Jørgen Steen Royal Petersen" w:date="2019-10-02T17:02:00Z"/>
              </w:rPr>
            </w:pPr>
          </w:p>
        </w:tc>
        <w:tc>
          <w:tcPr>
            <w:tcW w:w="2549" w:type="dxa"/>
          </w:tcPr>
          <w:p w14:paraId="2D828B9F" w14:textId="77777777" w:rsidR="002875B8" w:rsidRDefault="002875B8" w:rsidP="008D65FA">
            <w:pPr>
              <w:tabs>
                <w:tab w:val="left" w:pos="6962"/>
              </w:tabs>
              <w:rPr>
                <w:ins w:id="1110" w:author="Jørgen Steen Royal Petersen" w:date="2019-10-02T17:02:00Z"/>
              </w:rPr>
            </w:pPr>
          </w:p>
        </w:tc>
      </w:tr>
      <w:tr w:rsidR="002875B8" w14:paraId="365DCFC1" w14:textId="77777777" w:rsidTr="008D65FA">
        <w:trPr>
          <w:ins w:id="1111" w:author="Jørgen Steen Royal Petersen" w:date="2019-10-02T17:02:00Z"/>
        </w:trPr>
        <w:tc>
          <w:tcPr>
            <w:tcW w:w="2548" w:type="dxa"/>
          </w:tcPr>
          <w:p w14:paraId="6BDA3F88" w14:textId="269AF34E" w:rsidR="002875B8" w:rsidRDefault="007F173F" w:rsidP="002875B8">
            <w:pPr>
              <w:tabs>
                <w:tab w:val="left" w:pos="6962"/>
              </w:tabs>
              <w:jc w:val="center"/>
              <w:rPr>
                <w:ins w:id="1112" w:author="Jørgen Steen Royal Petersen" w:date="2019-10-02T17:02:00Z"/>
              </w:rPr>
            </w:pPr>
            <w:ins w:id="1113" w:author="Jørgen Steen Royal Petersen" w:date="2019-10-02T17:03:00Z">
              <w:r>
                <w:t>d4</w:t>
              </w:r>
            </w:ins>
          </w:p>
        </w:tc>
        <w:tc>
          <w:tcPr>
            <w:tcW w:w="2549" w:type="dxa"/>
          </w:tcPr>
          <w:p w14:paraId="2EC431CE" w14:textId="77777777" w:rsidR="002875B8" w:rsidRDefault="002875B8" w:rsidP="008D65FA">
            <w:pPr>
              <w:tabs>
                <w:tab w:val="left" w:pos="6962"/>
              </w:tabs>
              <w:rPr>
                <w:ins w:id="1114" w:author="Jørgen Steen Royal Petersen" w:date="2019-10-02T17:02:00Z"/>
              </w:rPr>
            </w:pPr>
          </w:p>
        </w:tc>
        <w:tc>
          <w:tcPr>
            <w:tcW w:w="2549" w:type="dxa"/>
          </w:tcPr>
          <w:p w14:paraId="37B766CE" w14:textId="77777777" w:rsidR="002875B8" w:rsidRDefault="002875B8" w:rsidP="008D65FA">
            <w:pPr>
              <w:tabs>
                <w:tab w:val="left" w:pos="6962"/>
              </w:tabs>
              <w:rPr>
                <w:ins w:id="1115" w:author="Jørgen Steen Royal Petersen" w:date="2019-10-02T17:02:00Z"/>
              </w:rPr>
            </w:pPr>
          </w:p>
        </w:tc>
        <w:tc>
          <w:tcPr>
            <w:tcW w:w="2549" w:type="dxa"/>
          </w:tcPr>
          <w:p w14:paraId="11EFC4CE" w14:textId="77777777" w:rsidR="002875B8" w:rsidRDefault="002875B8" w:rsidP="008D65FA">
            <w:pPr>
              <w:tabs>
                <w:tab w:val="left" w:pos="6962"/>
              </w:tabs>
              <w:rPr>
                <w:ins w:id="1116" w:author="Jørgen Steen Royal Petersen" w:date="2019-10-02T17:02:00Z"/>
              </w:rPr>
            </w:pPr>
          </w:p>
        </w:tc>
      </w:tr>
      <w:tr w:rsidR="007F173F" w14:paraId="08477A3C" w14:textId="77777777" w:rsidTr="008D65FA">
        <w:trPr>
          <w:ins w:id="1117" w:author="Jørgen Steen Royal Petersen" w:date="2019-10-02T17:03:00Z"/>
        </w:trPr>
        <w:tc>
          <w:tcPr>
            <w:tcW w:w="2548" w:type="dxa"/>
          </w:tcPr>
          <w:p w14:paraId="15C01C45" w14:textId="2147E199" w:rsidR="007F173F" w:rsidRDefault="007F173F" w:rsidP="002875B8">
            <w:pPr>
              <w:tabs>
                <w:tab w:val="left" w:pos="6962"/>
              </w:tabs>
              <w:jc w:val="center"/>
              <w:rPr>
                <w:ins w:id="1118" w:author="Jørgen Steen Royal Petersen" w:date="2019-10-02T17:03:00Z"/>
              </w:rPr>
            </w:pPr>
            <w:ins w:id="1119" w:author="Jørgen Steen Royal Petersen" w:date="2019-10-02T17:04:00Z">
              <w:r>
                <w:t>d5</w:t>
              </w:r>
            </w:ins>
          </w:p>
        </w:tc>
        <w:tc>
          <w:tcPr>
            <w:tcW w:w="2549" w:type="dxa"/>
          </w:tcPr>
          <w:p w14:paraId="0609448F" w14:textId="77777777" w:rsidR="007F173F" w:rsidRDefault="007F173F" w:rsidP="008D65FA">
            <w:pPr>
              <w:tabs>
                <w:tab w:val="left" w:pos="6962"/>
              </w:tabs>
              <w:rPr>
                <w:ins w:id="1120" w:author="Jørgen Steen Royal Petersen" w:date="2019-10-02T17:03:00Z"/>
              </w:rPr>
            </w:pPr>
          </w:p>
        </w:tc>
        <w:tc>
          <w:tcPr>
            <w:tcW w:w="2549" w:type="dxa"/>
          </w:tcPr>
          <w:p w14:paraId="2C97CBFC" w14:textId="77777777" w:rsidR="007F173F" w:rsidRDefault="007F173F" w:rsidP="008D65FA">
            <w:pPr>
              <w:tabs>
                <w:tab w:val="left" w:pos="6962"/>
              </w:tabs>
              <w:rPr>
                <w:ins w:id="1121" w:author="Jørgen Steen Royal Petersen" w:date="2019-10-02T17:03:00Z"/>
              </w:rPr>
            </w:pPr>
          </w:p>
        </w:tc>
        <w:tc>
          <w:tcPr>
            <w:tcW w:w="2549" w:type="dxa"/>
          </w:tcPr>
          <w:p w14:paraId="56795890" w14:textId="77777777" w:rsidR="007F173F" w:rsidRDefault="007F173F" w:rsidP="008D65FA">
            <w:pPr>
              <w:tabs>
                <w:tab w:val="left" w:pos="6962"/>
              </w:tabs>
              <w:rPr>
                <w:ins w:id="1122" w:author="Jørgen Steen Royal Petersen" w:date="2019-10-02T17:03:00Z"/>
              </w:rPr>
            </w:pPr>
          </w:p>
        </w:tc>
      </w:tr>
      <w:tr w:rsidR="007F173F" w14:paraId="088FCA98" w14:textId="77777777" w:rsidTr="008D65FA">
        <w:trPr>
          <w:ins w:id="1123" w:author="Jørgen Steen Royal Petersen" w:date="2019-10-02T17:03:00Z"/>
        </w:trPr>
        <w:tc>
          <w:tcPr>
            <w:tcW w:w="2548" w:type="dxa"/>
          </w:tcPr>
          <w:p w14:paraId="3459BE40" w14:textId="19D0E839" w:rsidR="007F173F" w:rsidRDefault="007F173F" w:rsidP="002875B8">
            <w:pPr>
              <w:tabs>
                <w:tab w:val="left" w:pos="6962"/>
              </w:tabs>
              <w:jc w:val="center"/>
              <w:rPr>
                <w:ins w:id="1124" w:author="Jørgen Steen Royal Petersen" w:date="2019-10-02T17:03:00Z"/>
              </w:rPr>
            </w:pPr>
            <w:ins w:id="1125" w:author="Jørgen Steen Royal Petersen" w:date="2019-10-02T17:04:00Z">
              <w:r>
                <w:t>e1</w:t>
              </w:r>
            </w:ins>
          </w:p>
        </w:tc>
        <w:tc>
          <w:tcPr>
            <w:tcW w:w="2549" w:type="dxa"/>
          </w:tcPr>
          <w:p w14:paraId="71E47E5B" w14:textId="77777777" w:rsidR="007F173F" w:rsidRDefault="007F173F" w:rsidP="008D65FA">
            <w:pPr>
              <w:tabs>
                <w:tab w:val="left" w:pos="6962"/>
              </w:tabs>
              <w:rPr>
                <w:ins w:id="1126" w:author="Jørgen Steen Royal Petersen" w:date="2019-10-02T17:03:00Z"/>
              </w:rPr>
            </w:pPr>
          </w:p>
        </w:tc>
        <w:tc>
          <w:tcPr>
            <w:tcW w:w="2549" w:type="dxa"/>
          </w:tcPr>
          <w:p w14:paraId="65D0527B" w14:textId="77777777" w:rsidR="007F173F" w:rsidRDefault="007F173F" w:rsidP="008D65FA">
            <w:pPr>
              <w:tabs>
                <w:tab w:val="left" w:pos="6962"/>
              </w:tabs>
              <w:rPr>
                <w:ins w:id="1127" w:author="Jørgen Steen Royal Petersen" w:date="2019-10-02T17:03:00Z"/>
              </w:rPr>
            </w:pPr>
          </w:p>
        </w:tc>
        <w:tc>
          <w:tcPr>
            <w:tcW w:w="2549" w:type="dxa"/>
          </w:tcPr>
          <w:p w14:paraId="03F92868" w14:textId="77777777" w:rsidR="007F173F" w:rsidRDefault="007F173F" w:rsidP="008D65FA">
            <w:pPr>
              <w:tabs>
                <w:tab w:val="left" w:pos="6962"/>
              </w:tabs>
              <w:rPr>
                <w:ins w:id="1128" w:author="Jørgen Steen Royal Petersen" w:date="2019-10-02T17:03:00Z"/>
              </w:rPr>
            </w:pPr>
          </w:p>
        </w:tc>
      </w:tr>
      <w:tr w:rsidR="007F173F" w14:paraId="0A9BB7FD" w14:textId="77777777" w:rsidTr="008D65FA">
        <w:trPr>
          <w:ins w:id="1129" w:author="Jørgen Steen Royal Petersen" w:date="2019-10-02T17:03:00Z"/>
        </w:trPr>
        <w:tc>
          <w:tcPr>
            <w:tcW w:w="2548" w:type="dxa"/>
          </w:tcPr>
          <w:p w14:paraId="27EEE180" w14:textId="1C6004FD" w:rsidR="007F173F" w:rsidRDefault="007F173F" w:rsidP="002875B8">
            <w:pPr>
              <w:tabs>
                <w:tab w:val="left" w:pos="6962"/>
              </w:tabs>
              <w:jc w:val="center"/>
              <w:rPr>
                <w:ins w:id="1130" w:author="Jørgen Steen Royal Petersen" w:date="2019-10-02T17:03:00Z"/>
              </w:rPr>
            </w:pPr>
            <w:ins w:id="1131" w:author="Jørgen Steen Royal Petersen" w:date="2019-10-02T17:04:00Z">
              <w:r>
                <w:t>e2</w:t>
              </w:r>
            </w:ins>
          </w:p>
        </w:tc>
        <w:tc>
          <w:tcPr>
            <w:tcW w:w="2549" w:type="dxa"/>
          </w:tcPr>
          <w:p w14:paraId="124DC5FB" w14:textId="77777777" w:rsidR="007F173F" w:rsidRDefault="007F173F" w:rsidP="008D65FA">
            <w:pPr>
              <w:tabs>
                <w:tab w:val="left" w:pos="6962"/>
              </w:tabs>
              <w:rPr>
                <w:ins w:id="1132" w:author="Jørgen Steen Royal Petersen" w:date="2019-10-02T17:03:00Z"/>
              </w:rPr>
            </w:pPr>
          </w:p>
        </w:tc>
        <w:tc>
          <w:tcPr>
            <w:tcW w:w="2549" w:type="dxa"/>
          </w:tcPr>
          <w:p w14:paraId="4CB0DB2D" w14:textId="77777777" w:rsidR="007F173F" w:rsidRDefault="007F173F" w:rsidP="008D65FA">
            <w:pPr>
              <w:tabs>
                <w:tab w:val="left" w:pos="6962"/>
              </w:tabs>
              <w:rPr>
                <w:ins w:id="1133" w:author="Jørgen Steen Royal Petersen" w:date="2019-10-02T17:03:00Z"/>
              </w:rPr>
            </w:pPr>
          </w:p>
        </w:tc>
        <w:tc>
          <w:tcPr>
            <w:tcW w:w="2549" w:type="dxa"/>
          </w:tcPr>
          <w:p w14:paraId="37D53D41" w14:textId="77777777" w:rsidR="007F173F" w:rsidRDefault="007F173F" w:rsidP="008D65FA">
            <w:pPr>
              <w:tabs>
                <w:tab w:val="left" w:pos="6962"/>
              </w:tabs>
              <w:rPr>
                <w:ins w:id="1134" w:author="Jørgen Steen Royal Petersen" w:date="2019-10-02T17:03:00Z"/>
              </w:rPr>
            </w:pPr>
          </w:p>
        </w:tc>
      </w:tr>
      <w:tr w:rsidR="007F173F" w14:paraId="26A1D56E" w14:textId="77777777" w:rsidTr="008D65FA">
        <w:trPr>
          <w:ins w:id="1135" w:author="Jørgen Steen Royal Petersen" w:date="2019-10-02T17:03:00Z"/>
        </w:trPr>
        <w:tc>
          <w:tcPr>
            <w:tcW w:w="2548" w:type="dxa"/>
          </w:tcPr>
          <w:p w14:paraId="27D86D15" w14:textId="60A7171B" w:rsidR="007F173F" w:rsidRDefault="007F173F" w:rsidP="002875B8">
            <w:pPr>
              <w:tabs>
                <w:tab w:val="left" w:pos="6962"/>
              </w:tabs>
              <w:jc w:val="center"/>
              <w:rPr>
                <w:ins w:id="1136" w:author="Jørgen Steen Royal Petersen" w:date="2019-10-02T17:03:00Z"/>
              </w:rPr>
            </w:pPr>
            <w:ins w:id="1137" w:author="Jørgen Steen Royal Petersen" w:date="2019-10-02T17:04:00Z">
              <w:r>
                <w:t>e3</w:t>
              </w:r>
            </w:ins>
          </w:p>
        </w:tc>
        <w:tc>
          <w:tcPr>
            <w:tcW w:w="2549" w:type="dxa"/>
          </w:tcPr>
          <w:p w14:paraId="34DD74CE" w14:textId="77777777" w:rsidR="007F173F" w:rsidRDefault="007F173F" w:rsidP="008D65FA">
            <w:pPr>
              <w:tabs>
                <w:tab w:val="left" w:pos="6962"/>
              </w:tabs>
              <w:rPr>
                <w:ins w:id="1138" w:author="Jørgen Steen Royal Petersen" w:date="2019-10-02T17:03:00Z"/>
              </w:rPr>
            </w:pPr>
          </w:p>
        </w:tc>
        <w:tc>
          <w:tcPr>
            <w:tcW w:w="2549" w:type="dxa"/>
          </w:tcPr>
          <w:p w14:paraId="2ED6C2D3" w14:textId="77777777" w:rsidR="007F173F" w:rsidRDefault="007F173F" w:rsidP="008D65FA">
            <w:pPr>
              <w:tabs>
                <w:tab w:val="left" w:pos="6962"/>
              </w:tabs>
              <w:rPr>
                <w:ins w:id="1139" w:author="Jørgen Steen Royal Petersen" w:date="2019-10-02T17:03:00Z"/>
              </w:rPr>
            </w:pPr>
          </w:p>
        </w:tc>
        <w:tc>
          <w:tcPr>
            <w:tcW w:w="2549" w:type="dxa"/>
          </w:tcPr>
          <w:p w14:paraId="7FFCF722" w14:textId="77777777" w:rsidR="007F173F" w:rsidRDefault="007F173F" w:rsidP="008D65FA">
            <w:pPr>
              <w:tabs>
                <w:tab w:val="left" w:pos="6962"/>
              </w:tabs>
              <w:rPr>
                <w:ins w:id="1140" w:author="Jørgen Steen Royal Petersen" w:date="2019-10-02T17:03:00Z"/>
              </w:rPr>
            </w:pPr>
          </w:p>
        </w:tc>
      </w:tr>
      <w:tr w:rsidR="007F173F" w14:paraId="14F1AD2A" w14:textId="77777777" w:rsidTr="008D65FA">
        <w:trPr>
          <w:ins w:id="1141" w:author="Jørgen Steen Royal Petersen" w:date="2019-10-02T17:03:00Z"/>
        </w:trPr>
        <w:tc>
          <w:tcPr>
            <w:tcW w:w="2548" w:type="dxa"/>
          </w:tcPr>
          <w:p w14:paraId="43A07D3C" w14:textId="0A36D3C4" w:rsidR="007F173F" w:rsidRDefault="007F173F" w:rsidP="002875B8">
            <w:pPr>
              <w:tabs>
                <w:tab w:val="left" w:pos="6962"/>
              </w:tabs>
              <w:jc w:val="center"/>
              <w:rPr>
                <w:ins w:id="1142" w:author="Jørgen Steen Royal Petersen" w:date="2019-10-02T17:03:00Z"/>
              </w:rPr>
            </w:pPr>
            <w:ins w:id="1143" w:author="Jørgen Steen Royal Petersen" w:date="2019-10-02T17:04:00Z">
              <w:r>
                <w:t>e4</w:t>
              </w:r>
            </w:ins>
          </w:p>
        </w:tc>
        <w:tc>
          <w:tcPr>
            <w:tcW w:w="2549" w:type="dxa"/>
          </w:tcPr>
          <w:p w14:paraId="7EF13159" w14:textId="77777777" w:rsidR="007F173F" w:rsidRDefault="007F173F" w:rsidP="008D65FA">
            <w:pPr>
              <w:tabs>
                <w:tab w:val="left" w:pos="6962"/>
              </w:tabs>
              <w:rPr>
                <w:ins w:id="1144" w:author="Jørgen Steen Royal Petersen" w:date="2019-10-02T17:03:00Z"/>
              </w:rPr>
            </w:pPr>
          </w:p>
        </w:tc>
        <w:tc>
          <w:tcPr>
            <w:tcW w:w="2549" w:type="dxa"/>
          </w:tcPr>
          <w:p w14:paraId="05FF1946" w14:textId="77777777" w:rsidR="007F173F" w:rsidRDefault="007F173F" w:rsidP="008D65FA">
            <w:pPr>
              <w:tabs>
                <w:tab w:val="left" w:pos="6962"/>
              </w:tabs>
              <w:rPr>
                <w:ins w:id="1145" w:author="Jørgen Steen Royal Petersen" w:date="2019-10-02T17:03:00Z"/>
              </w:rPr>
            </w:pPr>
          </w:p>
        </w:tc>
        <w:tc>
          <w:tcPr>
            <w:tcW w:w="2549" w:type="dxa"/>
          </w:tcPr>
          <w:p w14:paraId="26794250" w14:textId="77777777" w:rsidR="007F173F" w:rsidRDefault="007F173F" w:rsidP="008D65FA">
            <w:pPr>
              <w:tabs>
                <w:tab w:val="left" w:pos="6962"/>
              </w:tabs>
              <w:rPr>
                <w:ins w:id="1146" w:author="Jørgen Steen Royal Petersen" w:date="2019-10-02T17:03:00Z"/>
              </w:rPr>
            </w:pPr>
          </w:p>
        </w:tc>
      </w:tr>
      <w:tr w:rsidR="007F173F" w14:paraId="44CE2216" w14:textId="77777777" w:rsidTr="008D65FA">
        <w:trPr>
          <w:ins w:id="1147" w:author="Jørgen Steen Royal Petersen" w:date="2019-10-02T17:03:00Z"/>
        </w:trPr>
        <w:tc>
          <w:tcPr>
            <w:tcW w:w="2548" w:type="dxa"/>
          </w:tcPr>
          <w:p w14:paraId="0260169A" w14:textId="126DE114" w:rsidR="007F173F" w:rsidRDefault="007F173F" w:rsidP="002875B8">
            <w:pPr>
              <w:tabs>
                <w:tab w:val="left" w:pos="6962"/>
              </w:tabs>
              <w:jc w:val="center"/>
              <w:rPr>
                <w:ins w:id="1148" w:author="Jørgen Steen Royal Petersen" w:date="2019-10-02T17:03:00Z"/>
              </w:rPr>
            </w:pPr>
            <w:ins w:id="1149" w:author="Jørgen Steen Royal Petersen" w:date="2019-10-02T17:04:00Z">
              <w:r>
                <w:t>e5</w:t>
              </w:r>
            </w:ins>
          </w:p>
        </w:tc>
        <w:tc>
          <w:tcPr>
            <w:tcW w:w="2549" w:type="dxa"/>
          </w:tcPr>
          <w:p w14:paraId="3B4FBAB5" w14:textId="77777777" w:rsidR="007F173F" w:rsidRDefault="007F173F" w:rsidP="008D65FA">
            <w:pPr>
              <w:tabs>
                <w:tab w:val="left" w:pos="6962"/>
              </w:tabs>
              <w:rPr>
                <w:ins w:id="1150" w:author="Jørgen Steen Royal Petersen" w:date="2019-10-02T17:03:00Z"/>
              </w:rPr>
            </w:pPr>
          </w:p>
        </w:tc>
        <w:tc>
          <w:tcPr>
            <w:tcW w:w="2549" w:type="dxa"/>
          </w:tcPr>
          <w:p w14:paraId="7CBA8466" w14:textId="77777777" w:rsidR="007F173F" w:rsidRDefault="007F173F" w:rsidP="008D65FA">
            <w:pPr>
              <w:tabs>
                <w:tab w:val="left" w:pos="6962"/>
              </w:tabs>
              <w:rPr>
                <w:ins w:id="1151" w:author="Jørgen Steen Royal Petersen" w:date="2019-10-02T17:03:00Z"/>
              </w:rPr>
            </w:pPr>
          </w:p>
        </w:tc>
        <w:tc>
          <w:tcPr>
            <w:tcW w:w="2549" w:type="dxa"/>
          </w:tcPr>
          <w:p w14:paraId="1A763B50" w14:textId="77777777" w:rsidR="007F173F" w:rsidRDefault="007F173F" w:rsidP="008D65FA">
            <w:pPr>
              <w:tabs>
                <w:tab w:val="left" w:pos="6962"/>
              </w:tabs>
              <w:rPr>
                <w:ins w:id="1152" w:author="Jørgen Steen Royal Petersen" w:date="2019-10-02T17:03:00Z"/>
              </w:rPr>
            </w:pPr>
          </w:p>
        </w:tc>
      </w:tr>
      <w:tr w:rsidR="002875B8" w14:paraId="6548C118" w14:textId="77777777" w:rsidTr="008D65FA">
        <w:trPr>
          <w:ins w:id="1153" w:author="Jørgen Steen Royal Petersen" w:date="2019-10-02T16:55:00Z"/>
        </w:trPr>
        <w:tc>
          <w:tcPr>
            <w:tcW w:w="2548" w:type="dxa"/>
          </w:tcPr>
          <w:p w14:paraId="03955A42" w14:textId="77777777" w:rsidR="002875B8" w:rsidRDefault="002875B8" w:rsidP="008D65FA">
            <w:pPr>
              <w:tabs>
                <w:tab w:val="left" w:pos="6962"/>
              </w:tabs>
              <w:jc w:val="center"/>
              <w:rPr>
                <w:ins w:id="1154" w:author="Jørgen Steen Royal Petersen" w:date="2019-10-02T16:55:00Z"/>
              </w:rPr>
            </w:pPr>
            <w:ins w:id="1155" w:author="Jørgen Steen Royal Petersen" w:date="2019-10-02T16:55:00Z">
              <w:r>
                <w:t>Average values</w:t>
              </w:r>
            </w:ins>
          </w:p>
        </w:tc>
        <w:tc>
          <w:tcPr>
            <w:tcW w:w="2549" w:type="dxa"/>
          </w:tcPr>
          <w:p w14:paraId="13B43A05" w14:textId="77777777" w:rsidR="002875B8" w:rsidRDefault="002875B8" w:rsidP="008D65FA">
            <w:pPr>
              <w:tabs>
                <w:tab w:val="left" w:pos="6962"/>
              </w:tabs>
              <w:rPr>
                <w:ins w:id="1156" w:author="Jørgen Steen Royal Petersen" w:date="2019-10-02T16:55:00Z"/>
              </w:rPr>
            </w:pPr>
          </w:p>
        </w:tc>
        <w:tc>
          <w:tcPr>
            <w:tcW w:w="2549" w:type="dxa"/>
          </w:tcPr>
          <w:p w14:paraId="04229375" w14:textId="77777777" w:rsidR="002875B8" w:rsidRDefault="002875B8" w:rsidP="008D65FA">
            <w:pPr>
              <w:tabs>
                <w:tab w:val="left" w:pos="6962"/>
              </w:tabs>
              <w:rPr>
                <w:ins w:id="1157" w:author="Jørgen Steen Royal Petersen" w:date="2019-10-02T16:55:00Z"/>
              </w:rPr>
            </w:pPr>
          </w:p>
        </w:tc>
        <w:tc>
          <w:tcPr>
            <w:tcW w:w="2549" w:type="dxa"/>
          </w:tcPr>
          <w:p w14:paraId="3D7FA77A" w14:textId="77777777" w:rsidR="002875B8" w:rsidRDefault="002875B8" w:rsidP="008D65FA">
            <w:pPr>
              <w:tabs>
                <w:tab w:val="left" w:pos="6962"/>
              </w:tabs>
              <w:rPr>
                <w:ins w:id="1158" w:author="Jørgen Steen Royal Petersen" w:date="2019-10-02T16:55:00Z"/>
              </w:rPr>
            </w:pPr>
          </w:p>
        </w:tc>
      </w:tr>
    </w:tbl>
    <w:p w14:paraId="086A9099" w14:textId="0790B2E2" w:rsidR="00C7279A" w:rsidRDefault="00C7279A" w:rsidP="00C7279A">
      <w:pPr>
        <w:pStyle w:val="Brdtekst"/>
        <w:rPr>
          <w:ins w:id="1159" w:author="Jørgen Steen Royal Petersen" w:date="2020-05-14T08:11:00Z"/>
        </w:rPr>
      </w:pPr>
    </w:p>
    <w:p w14:paraId="552B45FE" w14:textId="77777777" w:rsidR="0027442E" w:rsidRDefault="0027442E" w:rsidP="00C7279A">
      <w:pPr>
        <w:pStyle w:val="Brdtekst"/>
        <w:rPr>
          <w:ins w:id="1160" w:author="Jørgen Steen Royal Petersen" w:date="2019-10-01T22:43:00Z"/>
        </w:rPr>
      </w:pPr>
    </w:p>
    <w:p w14:paraId="44F3858E" w14:textId="77777777" w:rsidR="008031DB" w:rsidRPr="007B0576" w:rsidRDefault="008031DB" w:rsidP="00C7279A">
      <w:pPr>
        <w:pStyle w:val="Brdtekst"/>
      </w:pPr>
    </w:p>
    <w:p w14:paraId="30CB65DD" w14:textId="36B35D7E" w:rsidR="00FE1C3D" w:rsidRDefault="00FE1C3D" w:rsidP="00DA5DE6">
      <w:pPr>
        <w:pStyle w:val="Overskrift1"/>
      </w:pPr>
      <w:bookmarkStart w:id="1161" w:name="_Toc20854437"/>
      <w:r>
        <w:t>SYMBOLS AND ALPHANUMERIC CHARACTERS</w:t>
      </w:r>
      <w:bookmarkEnd w:id="1161"/>
    </w:p>
    <w:p w14:paraId="1A1674CE" w14:textId="77777777" w:rsidR="00DA5DE6" w:rsidRPr="00DA5DE6" w:rsidRDefault="00DA5DE6" w:rsidP="00DA5DE6">
      <w:pPr>
        <w:pStyle w:val="Heading1separatationline"/>
      </w:pPr>
    </w:p>
    <w:p w14:paraId="060FA169" w14:textId="77777777" w:rsidR="00FE1C3D" w:rsidRDefault="00FE1C3D" w:rsidP="00FE1C3D">
      <w:pPr>
        <w:pStyle w:val="Brdtekst"/>
      </w:pPr>
      <w:r>
        <w:t>Good legibility requires that symbols and alphanumeric characters should have a good contrast with the colours against which they are seen.  A contrast of luminance factors is usually of more advantage than one of hues, and the ratio of the luminance factors should be made as large as is possible.  Thus black should be applied on yellow, and, in general, white should be used on red, green or blue.  However, if the luminance factors of red or green are particularly high, as they may be if these colours are fluorescent, then a contrast of black may be more satisfactory.  Sometimes a symbol or an alphanumeric character may be clearer if it is outlined in a contrasting colour or is shown on a distinct panel of contrasting colour.</w:t>
      </w:r>
    </w:p>
    <w:p w14:paraId="764C43BB" w14:textId="77777777" w:rsidR="00DA255C" w:rsidRDefault="00FE1C3D" w:rsidP="00DA255C">
      <w:pPr>
        <w:pStyle w:val="Overskrift1"/>
      </w:pPr>
      <w:bookmarkStart w:id="1162" w:name="_Toc20854438"/>
      <w:r>
        <w:t>COLOURS OF RETRORELECTING MATERIALS</w:t>
      </w:r>
      <w:bookmarkEnd w:id="1162"/>
    </w:p>
    <w:p w14:paraId="3A23F142" w14:textId="77777777" w:rsidR="00DA255C" w:rsidRPr="00DA255C" w:rsidRDefault="00DA255C" w:rsidP="00DA255C">
      <w:pPr>
        <w:pStyle w:val="Heading1separatationline"/>
      </w:pPr>
    </w:p>
    <w:p w14:paraId="2450F5A2" w14:textId="00CB5B48" w:rsidR="00DB6045" w:rsidRDefault="00FE1C3D" w:rsidP="00182E46">
      <w:pPr>
        <w:pStyle w:val="Brdtekst"/>
      </w:pPr>
      <w:r>
        <w:t xml:space="preserve">Two different specifications for the colours of retro-reflecting materials are required if the colours are to be defined adequately for the purposes of this document.  The specifications need to define the colours for conditions of illumination that are representative of those occurring both by day and by night.  With regard to this document, a specification of the colours for night-time conditions is unquestionably the more useful, but the methods of measurement have not yet been internationally resolved.  A specification of the colours for daytime conditions has been undertaken by the CIE.  A particular problem with a specification for daytime conditions relates to the geometry of measurement and the limits of the luminance factors.  IALA Recommendation </w:t>
      </w:r>
      <w:proofErr w:type="gramStart"/>
      <w:r w:rsidR="00284880">
        <w:t>R0106(</w:t>
      </w:r>
      <w:proofErr w:type="gramEnd"/>
      <w:r>
        <w:t>E-106</w:t>
      </w:r>
      <w:r w:rsidR="00284880">
        <w:t>)</w:t>
      </w:r>
      <w:r>
        <w:t xml:space="preserve"> </w:t>
      </w:r>
      <w:r w:rsidR="003F1D86">
        <w:t>- The Use of Retro-reflecting Material on Aids to Navigation Marks W</w:t>
      </w:r>
      <w:r>
        <w:t xml:space="preserve">ithin the IALA Maritime Buoyage System refers </w:t>
      </w:r>
      <w:r w:rsidR="008064F1">
        <w:rPr>
          <w:highlight w:val="yellow"/>
        </w:rPr>
        <w:fldChar w:fldCharType="begin"/>
      </w:r>
      <w:r w:rsidR="008064F1">
        <w:instrText xml:space="preserve"> REF _Ref355589755 \r \h </w:instrText>
      </w:r>
      <w:r w:rsidR="008064F1">
        <w:rPr>
          <w:highlight w:val="yellow"/>
        </w:rPr>
      </w:r>
      <w:r w:rsidR="008064F1">
        <w:rPr>
          <w:highlight w:val="yellow"/>
        </w:rPr>
        <w:fldChar w:fldCharType="separate"/>
      </w:r>
      <w:r w:rsidR="008064F1">
        <w:t>[4]</w:t>
      </w:r>
      <w:r w:rsidR="008064F1">
        <w:rPr>
          <w:highlight w:val="yellow"/>
        </w:rPr>
        <w:fldChar w:fldCharType="end"/>
      </w:r>
      <w:r w:rsidR="00182E46">
        <w:t>.</w:t>
      </w:r>
    </w:p>
    <w:p w14:paraId="6D66313E" w14:textId="656005C0" w:rsidR="00DA255C" w:rsidRDefault="00DA255C" w:rsidP="00DA255C">
      <w:pPr>
        <w:pStyle w:val="Overskrift1"/>
      </w:pPr>
      <w:bookmarkStart w:id="1163" w:name="_Toc20854439"/>
      <w:r>
        <w:lastRenderedPageBreak/>
        <w:t>COLOUR COLLECTIONS</w:t>
      </w:r>
      <w:bookmarkEnd w:id="1163"/>
    </w:p>
    <w:p w14:paraId="2FC98233" w14:textId="77777777" w:rsidR="00DA255C" w:rsidRPr="00DA255C" w:rsidRDefault="00DA255C" w:rsidP="00DA255C">
      <w:pPr>
        <w:pStyle w:val="Heading1separatationline"/>
      </w:pPr>
    </w:p>
    <w:p w14:paraId="047C10FC" w14:textId="4A7B9F36" w:rsidR="00DA255C" w:rsidRDefault="00DA255C" w:rsidP="00DA255C">
      <w:pPr>
        <w:pStyle w:val="Brdtekst"/>
      </w:pPr>
      <w:r>
        <w:t xml:space="preserve">This </w:t>
      </w:r>
      <w:r w:rsidR="003F1D86">
        <w:t>g</w:t>
      </w:r>
      <w:r w:rsidR="00284880">
        <w:t>uideline</w:t>
      </w:r>
      <w:r>
        <w:t xml:space="preserve"> uses the CIE 1931 Standard Colorimetric System </w:t>
      </w:r>
      <w:r w:rsidR="008064F1">
        <w:rPr>
          <w:highlight w:val="yellow"/>
        </w:rPr>
        <w:fldChar w:fldCharType="begin"/>
      </w:r>
      <w:r w:rsidR="008064F1">
        <w:instrText xml:space="preserve"> REF _Ref355589647 \r \h </w:instrText>
      </w:r>
      <w:r w:rsidR="008064F1">
        <w:rPr>
          <w:highlight w:val="yellow"/>
        </w:rPr>
      </w:r>
      <w:r w:rsidR="008064F1">
        <w:rPr>
          <w:highlight w:val="yellow"/>
        </w:rPr>
        <w:fldChar w:fldCharType="separate"/>
      </w:r>
      <w:r w:rsidR="008064F1">
        <w:t>[1]</w:t>
      </w:r>
      <w:r w:rsidR="008064F1">
        <w:rPr>
          <w:highlight w:val="yellow"/>
        </w:rPr>
        <w:fldChar w:fldCharType="end"/>
      </w:r>
      <w:r>
        <w:t xml:space="preserve"> to specify ranges of colours by their chromaticity and luminance factors.  This provides a scientifically correct method of defining colour.  Although the use of chromaticity coordinates and luminance factor is well established, there are practical reasons to choose different methods to describe a colour.  One of the reasons is that paint manufacturers can more easily work with colour collections.</w:t>
      </w:r>
    </w:p>
    <w:p w14:paraId="26A457F5" w14:textId="77777777" w:rsidR="00DA255C" w:rsidRDefault="00DA255C" w:rsidP="00DA255C">
      <w:pPr>
        <w:pStyle w:val="Brdtekst"/>
      </w:pPr>
      <w:r>
        <w:t>A collection contains a number of colours and gives a name to them.  Behind the collections stands an exact procedure to reproduce the surface colours.</w:t>
      </w:r>
    </w:p>
    <w:p w14:paraId="09CF25A1" w14:textId="77777777" w:rsidR="00DA255C" w:rsidRDefault="00DA255C" w:rsidP="00DA255C">
      <w:pPr>
        <w:pStyle w:val="Brdtekst"/>
      </w:pPr>
      <w:r>
        <w:t>A colour ‘swatch’ can often be obtained for each colour in a colour collection.  These can be used to compare the colour of a surface to the ‘swatch’.  However, this is a subjective method and should only be used under natural light, to give an indication of how different a colour appears compared to its original state.  Swatches should be stored in darkness when not in use.</w:t>
      </w:r>
    </w:p>
    <w:p w14:paraId="6AE339DF" w14:textId="77777777" w:rsidR="00DA255C" w:rsidRDefault="00DA255C" w:rsidP="00DA255C">
      <w:pPr>
        <w:pStyle w:val="Brdtekst"/>
      </w:pPr>
      <w:r>
        <w:t>The use of a colour collection simplifies the definition of a colour and produces a number of colours that lie within the colour regions.  However, because of the strong influence of gloss on the saturation of colour, there may not be a single chromaticity co-ordinate for each colour.</w:t>
      </w:r>
    </w:p>
    <w:p w14:paraId="2A301C8B" w14:textId="77777777" w:rsidR="00DA255C" w:rsidRDefault="00DA255C" w:rsidP="00DA255C">
      <w:pPr>
        <w:pStyle w:val="Brdtekst"/>
      </w:pPr>
      <w:r>
        <w:t>Throughout the world different types of colours are used depending on local circumstances.  Some countries use darker colours because of light backgrounds; others need lighter colours in twilight to make the object more visible.</w:t>
      </w:r>
    </w:p>
    <w:p w14:paraId="12C3D624" w14:textId="6094A422" w:rsidR="00DA255C" w:rsidRDefault="00DA255C" w:rsidP="00DA255C">
      <w:pPr>
        <w:pStyle w:val="Overskrift2"/>
      </w:pPr>
      <w:bookmarkStart w:id="1164" w:name="_Toc20854440"/>
      <w:r>
        <w:t>RAL Classic Colour Collection</w:t>
      </w:r>
      <w:bookmarkEnd w:id="1164"/>
    </w:p>
    <w:p w14:paraId="4169A2BD" w14:textId="77777777" w:rsidR="00DA255C" w:rsidRPr="00DA255C" w:rsidRDefault="00DA255C" w:rsidP="00DA255C">
      <w:pPr>
        <w:pStyle w:val="Heading2separationline"/>
      </w:pPr>
    </w:p>
    <w:p w14:paraId="7DFAEE27" w14:textId="0A6E95F5" w:rsidR="00DA255C" w:rsidRDefault="00DA255C" w:rsidP="00DA255C">
      <w:pPr>
        <w:pStyle w:val="Brdtekst"/>
      </w:pPr>
      <w:r>
        <w:t>The IALA regions can be achieved with the RAL CLASSIC Colour collection for glo</w:t>
      </w:r>
      <w:r w:rsidR="008064F1">
        <w:t xml:space="preserve">ssy colour shades RAL 841-GL </w:t>
      </w:r>
      <w:r w:rsidR="008064F1">
        <w:fldChar w:fldCharType="begin"/>
      </w:r>
      <w:r w:rsidR="008064F1">
        <w:instrText xml:space="preserve"> REF _Ref355590200 \r \h </w:instrText>
      </w:r>
      <w:r w:rsidR="008064F1">
        <w:fldChar w:fldCharType="separate"/>
      </w:r>
      <w:r w:rsidR="008064F1">
        <w:t>[5]</w:t>
      </w:r>
      <w:r w:rsidR="008064F1">
        <w:fldChar w:fldCharType="end"/>
      </w:r>
      <w:r>
        <w:t>.</w:t>
      </w:r>
    </w:p>
    <w:p w14:paraId="1E8F4E86" w14:textId="77777777" w:rsidR="00DA255C" w:rsidRDefault="00DA255C" w:rsidP="00DA255C">
      <w:pPr>
        <w:pStyle w:val="Brdtekst"/>
      </w:pPr>
      <w:r>
        <w:t xml:space="preserve">The following numbers are a subset of the RAL collection.  They were chosen to ensure a high distance of recognition and good </w:t>
      </w:r>
      <w:proofErr w:type="spellStart"/>
      <w:r>
        <w:t>conspicuity</w:t>
      </w:r>
      <w:proofErr w:type="spellEnd"/>
      <w:r>
        <w:t xml:space="preserve"> and so the colours have a high saturation and luminance factor.</w:t>
      </w:r>
    </w:p>
    <w:p w14:paraId="7AC423FF" w14:textId="0C950634" w:rsidR="00DA255C" w:rsidRDefault="00DA255C" w:rsidP="00DA255C">
      <w:pPr>
        <w:pStyle w:val="Overskrift3"/>
      </w:pPr>
      <w:bookmarkStart w:id="1165" w:name="_Toc20854441"/>
      <w:r>
        <w:t>Ordinary Colours</w:t>
      </w:r>
      <w:bookmarkEnd w:id="1165"/>
    </w:p>
    <w:p w14:paraId="51A5EC1D" w14:textId="4C1BAEB0" w:rsidR="00DA255C" w:rsidRDefault="00DA255C" w:rsidP="00DA255C">
      <w:pPr>
        <w:pStyle w:val="Tablecaption"/>
        <w:jc w:val="center"/>
      </w:pPr>
      <w:bookmarkStart w:id="1166" w:name="_Toc49425062"/>
      <w:r>
        <w:t>RAL colours that meet the specifications for ordinary colours</w:t>
      </w:r>
      <w:bookmarkEnd w:id="116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236"/>
        <w:gridCol w:w="1344"/>
      </w:tblGrid>
      <w:tr w:rsidR="00DA255C" w:rsidRPr="00295292" w14:paraId="29461EA6" w14:textId="77777777" w:rsidTr="009D73BA">
        <w:trPr>
          <w:jc w:val="center"/>
        </w:trPr>
        <w:tc>
          <w:tcPr>
            <w:tcW w:w="1368" w:type="dxa"/>
            <w:vAlign w:val="center"/>
          </w:tcPr>
          <w:p w14:paraId="25865E2A" w14:textId="77777777" w:rsidR="00DA255C" w:rsidRPr="00295292" w:rsidRDefault="00DA255C" w:rsidP="009D73BA">
            <w:pPr>
              <w:pStyle w:val="Tableheading"/>
            </w:pPr>
            <w:r w:rsidRPr="00295292">
              <w:t>Number</w:t>
            </w:r>
          </w:p>
        </w:tc>
        <w:tc>
          <w:tcPr>
            <w:tcW w:w="2236" w:type="dxa"/>
            <w:vAlign w:val="center"/>
          </w:tcPr>
          <w:p w14:paraId="2ED72EDA" w14:textId="77777777" w:rsidR="00DA255C" w:rsidRPr="00295292" w:rsidRDefault="00DA255C" w:rsidP="009D73BA">
            <w:pPr>
              <w:pStyle w:val="Tableheading"/>
            </w:pPr>
            <w:r w:rsidRPr="00295292">
              <w:t>Name</w:t>
            </w:r>
          </w:p>
        </w:tc>
        <w:tc>
          <w:tcPr>
            <w:tcW w:w="1336" w:type="dxa"/>
            <w:vAlign w:val="center"/>
          </w:tcPr>
          <w:p w14:paraId="102D2083" w14:textId="77777777" w:rsidR="00DA255C" w:rsidRPr="00295292" w:rsidRDefault="00DA255C" w:rsidP="009D73BA">
            <w:pPr>
              <w:pStyle w:val="Tableheading"/>
            </w:pPr>
            <w:r w:rsidRPr="00295292">
              <w:t>Luminance</w:t>
            </w:r>
          </w:p>
          <w:p w14:paraId="2E4507B9" w14:textId="77777777" w:rsidR="00DA255C" w:rsidRPr="00295292" w:rsidRDefault="00DA255C" w:rsidP="009D73BA">
            <w:pPr>
              <w:pStyle w:val="Tableheading"/>
            </w:pPr>
            <w:r w:rsidRPr="00295292">
              <w:t>factor ß</w:t>
            </w:r>
          </w:p>
        </w:tc>
      </w:tr>
      <w:tr w:rsidR="00DA255C" w:rsidRPr="00295292" w14:paraId="25307C74" w14:textId="77777777" w:rsidTr="00284880">
        <w:trPr>
          <w:jc w:val="center"/>
        </w:trPr>
        <w:tc>
          <w:tcPr>
            <w:tcW w:w="1368" w:type="dxa"/>
          </w:tcPr>
          <w:p w14:paraId="02128300" w14:textId="77777777" w:rsidR="00DA255C" w:rsidRPr="00295292" w:rsidRDefault="00DA255C" w:rsidP="00DA255C">
            <w:pPr>
              <w:pStyle w:val="Tabletext"/>
            </w:pPr>
            <w:r w:rsidRPr="00295292">
              <w:t>RAL 3028</w:t>
            </w:r>
          </w:p>
        </w:tc>
        <w:tc>
          <w:tcPr>
            <w:tcW w:w="2236" w:type="dxa"/>
          </w:tcPr>
          <w:p w14:paraId="1B384F6C" w14:textId="77777777" w:rsidR="00DA255C" w:rsidRPr="00295292" w:rsidRDefault="00DA255C" w:rsidP="00DA255C">
            <w:pPr>
              <w:pStyle w:val="Tabletext"/>
            </w:pPr>
            <w:r w:rsidRPr="00295292">
              <w:t>Pure Red</w:t>
            </w:r>
          </w:p>
        </w:tc>
        <w:tc>
          <w:tcPr>
            <w:tcW w:w="1336" w:type="dxa"/>
          </w:tcPr>
          <w:p w14:paraId="5A4BB375" w14:textId="77777777" w:rsidR="00DA255C" w:rsidRPr="00295292" w:rsidRDefault="00DA255C" w:rsidP="00DA255C">
            <w:pPr>
              <w:pStyle w:val="Tabletext"/>
            </w:pPr>
            <w:r w:rsidRPr="00295292">
              <w:t>&gt; 13%</w:t>
            </w:r>
          </w:p>
        </w:tc>
      </w:tr>
      <w:tr w:rsidR="00DA255C" w:rsidRPr="00295292" w14:paraId="28733EB6" w14:textId="77777777" w:rsidTr="00284880">
        <w:trPr>
          <w:jc w:val="center"/>
        </w:trPr>
        <w:tc>
          <w:tcPr>
            <w:tcW w:w="1368" w:type="dxa"/>
          </w:tcPr>
          <w:p w14:paraId="502325A9" w14:textId="77777777" w:rsidR="00DA255C" w:rsidRPr="00295292" w:rsidRDefault="00DA255C" w:rsidP="00DA255C">
            <w:pPr>
              <w:pStyle w:val="Tabletext"/>
            </w:pPr>
            <w:r w:rsidRPr="00295292">
              <w:t>RAL 6037</w:t>
            </w:r>
          </w:p>
        </w:tc>
        <w:tc>
          <w:tcPr>
            <w:tcW w:w="2236" w:type="dxa"/>
          </w:tcPr>
          <w:p w14:paraId="6F68B516" w14:textId="77777777" w:rsidR="00DA255C" w:rsidRPr="00295292" w:rsidRDefault="00DA255C" w:rsidP="00DA255C">
            <w:pPr>
              <w:pStyle w:val="Tabletext"/>
            </w:pPr>
            <w:r w:rsidRPr="00295292">
              <w:t>Pure Green</w:t>
            </w:r>
          </w:p>
        </w:tc>
        <w:tc>
          <w:tcPr>
            <w:tcW w:w="1336" w:type="dxa"/>
          </w:tcPr>
          <w:p w14:paraId="1EF7EE07" w14:textId="77777777" w:rsidR="00DA255C" w:rsidRPr="00295292" w:rsidRDefault="00DA255C" w:rsidP="00DA255C">
            <w:pPr>
              <w:pStyle w:val="Tabletext"/>
            </w:pPr>
            <w:r w:rsidRPr="00295292">
              <w:t>&gt; 15%</w:t>
            </w:r>
          </w:p>
        </w:tc>
      </w:tr>
      <w:tr w:rsidR="00DA255C" w:rsidRPr="00295292" w14:paraId="3D210295" w14:textId="77777777" w:rsidTr="00284880">
        <w:trPr>
          <w:jc w:val="center"/>
        </w:trPr>
        <w:tc>
          <w:tcPr>
            <w:tcW w:w="1368" w:type="dxa"/>
          </w:tcPr>
          <w:p w14:paraId="6839A07C" w14:textId="77777777" w:rsidR="00DA255C" w:rsidRPr="00295292" w:rsidRDefault="00DA255C" w:rsidP="00DA255C">
            <w:pPr>
              <w:pStyle w:val="Tabletext"/>
            </w:pPr>
            <w:r w:rsidRPr="00295292">
              <w:t>RAL 1023</w:t>
            </w:r>
          </w:p>
        </w:tc>
        <w:tc>
          <w:tcPr>
            <w:tcW w:w="2236" w:type="dxa"/>
          </w:tcPr>
          <w:p w14:paraId="05CEA31F" w14:textId="77777777" w:rsidR="00DA255C" w:rsidRPr="00295292" w:rsidRDefault="00DA255C" w:rsidP="00DA255C">
            <w:pPr>
              <w:pStyle w:val="Tabletext"/>
            </w:pPr>
            <w:r w:rsidRPr="00295292">
              <w:t>Traffic Yellow</w:t>
            </w:r>
          </w:p>
        </w:tc>
        <w:tc>
          <w:tcPr>
            <w:tcW w:w="1336" w:type="dxa"/>
          </w:tcPr>
          <w:p w14:paraId="63548938" w14:textId="77777777" w:rsidR="00DA255C" w:rsidRPr="00295292" w:rsidRDefault="00DA255C" w:rsidP="00DA255C">
            <w:pPr>
              <w:pStyle w:val="Tabletext"/>
            </w:pPr>
            <w:r w:rsidRPr="00295292">
              <w:t>&gt; 50%</w:t>
            </w:r>
          </w:p>
        </w:tc>
      </w:tr>
      <w:tr w:rsidR="00DA255C" w:rsidRPr="00295292" w14:paraId="00E9161F" w14:textId="77777777" w:rsidTr="00284880">
        <w:trPr>
          <w:jc w:val="center"/>
        </w:trPr>
        <w:tc>
          <w:tcPr>
            <w:tcW w:w="1368" w:type="dxa"/>
          </w:tcPr>
          <w:p w14:paraId="366CF4C8" w14:textId="77777777" w:rsidR="00DA255C" w:rsidRPr="00295292" w:rsidRDefault="00DA255C" w:rsidP="00DA255C">
            <w:pPr>
              <w:pStyle w:val="Tabletext"/>
            </w:pPr>
            <w:r w:rsidRPr="00295292">
              <w:t>RAL 2008</w:t>
            </w:r>
          </w:p>
        </w:tc>
        <w:tc>
          <w:tcPr>
            <w:tcW w:w="2236" w:type="dxa"/>
          </w:tcPr>
          <w:p w14:paraId="0CF770A8" w14:textId="77777777" w:rsidR="00DA255C" w:rsidRPr="00295292" w:rsidRDefault="00DA255C" w:rsidP="00DA255C">
            <w:pPr>
              <w:pStyle w:val="Tabletext"/>
            </w:pPr>
            <w:r w:rsidRPr="00295292">
              <w:t>Bright Red Orange</w:t>
            </w:r>
          </w:p>
        </w:tc>
        <w:tc>
          <w:tcPr>
            <w:tcW w:w="1336" w:type="dxa"/>
          </w:tcPr>
          <w:p w14:paraId="0BA981E6" w14:textId="77777777" w:rsidR="00DA255C" w:rsidRPr="00295292" w:rsidRDefault="00DA255C" w:rsidP="00DA255C">
            <w:pPr>
              <w:pStyle w:val="Tabletext"/>
            </w:pPr>
            <w:r w:rsidRPr="00295292">
              <w:t>&gt; 25 %</w:t>
            </w:r>
          </w:p>
        </w:tc>
      </w:tr>
      <w:tr w:rsidR="00DA255C" w:rsidRPr="00295292" w14:paraId="45A67AB6" w14:textId="77777777" w:rsidTr="00284880">
        <w:trPr>
          <w:jc w:val="center"/>
        </w:trPr>
        <w:tc>
          <w:tcPr>
            <w:tcW w:w="1368" w:type="dxa"/>
          </w:tcPr>
          <w:p w14:paraId="09025445" w14:textId="77777777" w:rsidR="00DA255C" w:rsidRPr="00295292" w:rsidRDefault="00DA255C" w:rsidP="00DA255C">
            <w:pPr>
              <w:pStyle w:val="Tabletext"/>
            </w:pPr>
            <w:r w:rsidRPr="00295292">
              <w:t>RAL 5019</w:t>
            </w:r>
          </w:p>
        </w:tc>
        <w:tc>
          <w:tcPr>
            <w:tcW w:w="2236" w:type="dxa"/>
          </w:tcPr>
          <w:p w14:paraId="3967869A" w14:textId="77777777" w:rsidR="00DA255C" w:rsidRPr="00295292" w:rsidRDefault="00DA255C" w:rsidP="00DA255C">
            <w:pPr>
              <w:pStyle w:val="Tabletext"/>
            </w:pPr>
            <w:r w:rsidRPr="00295292">
              <w:t>Capri Blue</w:t>
            </w:r>
          </w:p>
        </w:tc>
        <w:tc>
          <w:tcPr>
            <w:tcW w:w="1336" w:type="dxa"/>
          </w:tcPr>
          <w:p w14:paraId="53A39561" w14:textId="77777777" w:rsidR="00DA255C" w:rsidRPr="00295292" w:rsidRDefault="00DA255C" w:rsidP="00DA255C">
            <w:pPr>
              <w:pStyle w:val="Tabletext"/>
            </w:pPr>
            <w:r w:rsidRPr="00295292">
              <w:t>&gt; 7%</w:t>
            </w:r>
          </w:p>
        </w:tc>
      </w:tr>
      <w:tr w:rsidR="00DA255C" w:rsidRPr="00295292" w14:paraId="2C6105E7" w14:textId="77777777" w:rsidTr="00284880">
        <w:trPr>
          <w:jc w:val="center"/>
        </w:trPr>
        <w:tc>
          <w:tcPr>
            <w:tcW w:w="1368" w:type="dxa"/>
          </w:tcPr>
          <w:p w14:paraId="1EBE751B" w14:textId="77777777" w:rsidR="00DA255C" w:rsidRPr="00295292" w:rsidRDefault="00DA255C" w:rsidP="00DA255C">
            <w:pPr>
              <w:pStyle w:val="Tabletext"/>
            </w:pPr>
            <w:r w:rsidRPr="00295292">
              <w:t>RAL 9016</w:t>
            </w:r>
          </w:p>
        </w:tc>
        <w:tc>
          <w:tcPr>
            <w:tcW w:w="2236" w:type="dxa"/>
          </w:tcPr>
          <w:p w14:paraId="0B9F503F" w14:textId="77777777" w:rsidR="00DA255C" w:rsidRPr="00295292" w:rsidRDefault="00DA255C" w:rsidP="00DA255C">
            <w:pPr>
              <w:pStyle w:val="Tabletext"/>
            </w:pPr>
            <w:r w:rsidRPr="00295292">
              <w:t>Traffic White</w:t>
            </w:r>
          </w:p>
        </w:tc>
        <w:tc>
          <w:tcPr>
            <w:tcW w:w="1336" w:type="dxa"/>
          </w:tcPr>
          <w:p w14:paraId="79D646A4" w14:textId="77777777" w:rsidR="00DA255C" w:rsidRPr="00295292" w:rsidRDefault="00DA255C" w:rsidP="00DA255C">
            <w:pPr>
              <w:pStyle w:val="Tabletext"/>
            </w:pPr>
            <w:r w:rsidRPr="00295292">
              <w:t>&gt; 80%</w:t>
            </w:r>
          </w:p>
        </w:tc>
      </w:tr>
      <w:tr w:rsidR="00DA255C" w:rsidRPr="00295292" w14:paraId="336520AE" w14:textId="77777777" w:rsidTr="00284880">
        <w:trPr>
          <w:jc w:val="center"/>
        </w:trPr>
        <w:tc>
          <w:tcPr>
            <w:tcW w:w="1368" w:type="dxa"/>
          </w:tcPr>
          <w:p w14:paraId="212C405E" w14:textId="77777777" w:rsidR="00DA255C" w:rsidRPr="00295292" w:rsidRDefault="00DA255C" w:rsidP="00DA255C">
            <w:pPr>
              <w:pStyle w:val="Tabletext"/>
            </w:pPr>
            <w:r w:rsidRPr="00295292">
              <w:t>RAL 9017</w:t>
            </w:r>
          </w:p>
        </w:tc>
        <w:tc>
          <w:tcPr>
            <w:tcW w:w="2236" w:type="dxa"/>
          </w:tcPr>
          <w:p w14:paraId="39AE1AA2" w14:textId="77777777" w:rsidR="00DA255C" w:rsidRPr="00295292" w:rsidRDefault="00DA255C" w:rsidP="00DA255C">
            <w:pPr>
              <w:pStyle w:val="Tabletext"/>
            </w:pPr>
            <w:r w:rsidRPr="00295292">
              <w:t>Traffic Black</w:t>
            </w:r>
          </w:p>
        </w:tc>
        <w:tc>
          <w:tcPr>
            <w:tcW w:w="1336" w:type="dxa"/>
          </w:tcPr>
          <w:p w14:paraId="67409370" w14:textId="77777777" w:rsidR="00DA255C" w:rsidRPr="00295292" w:rsidRDefault="00DA255C" w:rsidP="00DA255C">
            <w:pPr>
              <w:pStyle w:val="Tabletext"/>
            </w:pPr>
            <w:r w:rsidRPr="00295292">
              <w:t>&lt; 1%</w:t>
            </w:r>
          </w:p>
        </w:tc>
      </w:tr>
    </w:tbl>
    <w:p w14:paraId="50EC031E" w14:textId="77777777" w:rsidR="00DB6045" w:rsidRDefault="00DB6045" w:rsidP="00DA255C"/>
    <w:p w14:paraId="66F06691" w14:textId="75B7FA80" w:rsidR="00DA255C" w:rsidRDefault="00DA255C" w:rsidP="00DA255C">
      <w:pPr>
        <w:pStyle w:val="Brdtekst"/>
        <w:rPr>
          <w:ins w:id="1167" w:author="Jørgen Steen Royal Petersen" w:date="2019-10-03T11:28:00Z"/>
        </w:rPr>
      </w:pPr>
      <w:r>
        <w:t>There are other RAL-Colours that meet the specifications but are not as saturated as the colours shown in Table 5.</w:t>
      </w:r>
    </w:p>
    <w:p w14:paraId="2E1203ED" w14:textId="20CBD38A" w:rsidR="007453E0" w:rsidRDefault="007453E0" w:rsidP="00DA255C">
      <w:pPr>
        <w:pStyle w:val="Brdtekst"/>
        <w:rPr>
          <w:ins w:id="1168" w:author="Jørgen Steen Royal Petersen" w:date="2019-10-03T11:28:00Z"/>
        </w:rPr>
      </w:pPr>
    </w:p>
    <w:p w14:paraId="467F2BFA" w14:textId="36566C37" w:rsidR="007453E0" w:rsidRDefault="007453E0" w:rsidP="00DA255C">
      <w:pPr>
        <w:pStyle w:val="Brdtekst"/>
        <w:rPr>
          <w:ins w:id="1169" w:author="Jørgen Steen Royal Petersen" w:date="2019-10-03T11:28:00Z"/>
        </w:rPr>
      </w:pPr>
    </w:p>
    <w:p w14:paraId="2C8252EC" w14:textId="77777777" w:rsidR="007453E0" w:rsidRDefault="007453E0" w:rsidP="00DA255C">
      <w:pPr>
        <w:pStyle w:val="Brdtekst"/>
      </w:pPr>
    </w:p>
    <w:p w14:paraId="2F9BC5F5" w14:textId="34A36943" w:rsidR="00DA255C" w:rsidRDefault="00DA255C" w:rsidP="00DA255C">
      <w:pPr>
        <w:pStyle w:val="Overskrift3"/>
      </w:pPr>
      <w:bookmarkStart w:id="1170" w:name="_Toc20854442"/>
      <w:r>
        <w:lastRenderedPageBreak/>
        <w:t>Fluorescent Colours</w:t>
      </w:r>
      <w:bookmarkEnd w:id="1170"/>
    </w:p>
    <w:p w14:paraId="06062418" w14:textId="7C0A002F" w:rsidR="00DA255C" w:rsidRDefault="00DA255C" w:rsidP="00DA255C">
      <w:pPr>
        <w:pStyle w:val="Tablecaption"/>
        <w:jc w:val="center"/>
      </w:pPr>
      <w:bookmarkStart w:id="1171" w:name="_Toc49425063"/>
      <w:r>
        <w:t>RAL colours that meet the specifications for fluorescent colours</w:t>
      </w:r>
      <w:bookmarkEnd w:id="117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236"/>
        <w:gridCol w:w="1344"/>
      </w:tblGrid>
      <w:tr w:rsidR="00DA255C" w:rsidRPr="00295292" w14:paraId="530CF085" w14:textId="77777777" w:rsidTr="009D73BA">
        <w:trPr>
          <w:jc w:val="center"/>
        </w:trPr>
        <w:tc>
          <w:tcPr>
            <w:tcW w:w="1368" w:type="dxa"/>
            <w:vAlign w:val="center"/>
          </w:tcPr>
          <w:p w14:paraId="42FDA87C" w14:textId="77777777" w:rsidR="00DA255C" w:rsidRPr="00295292" w:rsidRDefault="00DA255C" w:rsidP="009D73BA">
            <w:pPr>
              <w:pStyle w:val="Tableheading"/>
              <w:jc w:val="center"/>
            </w:pPr>
            <w:r w:rsidRPr="00295292">
              <w:t>Number</w:t>
            </w:r>
          </w:p>
        </w:tc>
        <w:tc>
          <w:tcPr>
            <w:tcW w:w="2236" w:type="dxa"/>
            <w:vAlign w:val="center"/>
          </w:tcPr>
          <w:p w14:paraId="18356907" w14:textId="77777777" w:rsidR="00DA255C" w:rsidRPr="00295292" w:rsidRDefault="00DA255C" w:rsidP="009D73BA">
            <w:pPr>
              <w:pStyle w:val="Tableheading"/>
              <w:jc w:val="center"/>
            </w:pPr>
            <w:r w:rsidRPr="00295292">
              <w:t>Name</w:t>
            </w:r>
          </w:p>
        </w:tc>
        <w:tc>
          <w:tcPr>
            <w:tcW w:w="1336" w:type="dxa"/>
            <w:vAlign w:val="center"/>
          </w:tcPr>
          <w:p w14:paraId="540AEC10" w14:textId="77777777" w:rsidR="00DA255C" w:rsidRPr="00295292" w:rsidRDefault="00DA255C" w:rsidP="009D73BA">
            <w:pPr>
              <w:pStyle w:val="Tableheading"/>
              <w:jc w:val="center"/>
            </w:pPr>
            <w:r w:rsidRPr="00295292">
              <w:t>Luminance</w:t>
            </w:r>
          </w:p>
          <w:p w14:paraId="420EF655" w14:textId="77777777" w:rsidR="00DA255C" w:rsidRPr="00295292" w:rsidRDefault="00DA255C" w:rsidP="009D73BA">
            <w:pPr>
              <w:pStyle w:val="Tableheading"/>
              <w:jc w:val="center"/>
            </w:pPr>
            <w:r w:rsidRPr="00295292">
              <w:t>factor ß</w:t>
            </w:r>
          </w:p>
        </w:tc>
      </w:tr>
      <w:tr w:rsidR="00DA255C" w:rsidRPr="00295292" w14:paraId="642F0440" w14:textId="77777777" w:rsidTr="00284880">
        <w:trPr>
          <w:jc w:val="center"/>
        </w:trPr>
        <w:tc>
          <w:tcPr>
            <w:tcW w:w="1368" w:type="dxa"/>
          </w:tcPr>
          <w:p w14:paraId="32740FC2" w14:textId="77777777" w:rsidR="00DA255C" w:rsidRPr="00295292" w:rsidRDefault="00DA255C" w:rsidP="00DA255C">
            <w:pPr>
              <w:pStyle w:val="Tabletext"/>
            </w:pPr>
            <w:r w:rsidRPr="00295292">
              <w:t>RAL 3024</w:t>
            </w:r>
          </w:p>
        </w:tc>
        <w:tc>
          <w:tcPr>
            <w:tcW w:w="2236" w:type="dxa"/>
          </w:tcPr>
          <w:p w14:paraId="298D5F78" w14:textId="77777777" w:rsidR="00DA255C" w:rsidRPr="00295292" w:rsidRDefault="00DA255C" w:rsidP="00DA255C">
            <w:pPr>
              <w:pStyle w:val="Tabletext"/>
            </w:pPr>
            <w:r w:rsidRPr="00295292">
              <w:t>Luminous Red</w:t>
            </w:r>
          </w:p>
        </w:tc>
        <w:tc>
          <w:tcPr>
            <w:tcW w:w="1336" w:type="dxa"/>
          </w:tcPr>
          <w:p w14:paraId="2F9437D7" w14:textId="77777777" w:rsidR="00DA255C" w:rsidRPr="00295292" w:rsidRDefault="00DA255C" w:rsidP="00DA255C">
            <w:pPr>
              <w:pStyle w:val="Tabletext"/>
            </w:pPr>
            <w:r w:rsidRPr="00295292">
              <w:t>&gt; 25%</w:t>
            </w:r>
          </w:p>
        </w:tc>
      </w:tr>
      <w:tr w:rsidR="00DA255C" w:rsidRPr="00295292" w14:paraId="1F548756" w14:textId="77777777" w:rsidTr="00284880">
        <w:trPr>
          <w:jc w:val="center"/>
        </w:trPr>
        <w:tc>
          <w:tcPr>
            <w:tcW w:w="1368" w:type="dxa"/>
          </w:tcPr>
          <w:p w14:paraId="7AC30096" w14:textId="77777777" w:rsidR="00DA255C" w:rsidRPr="00295292" w:rsidRDefault="00DA255C" w:rsidP="00DA255C">
            <w:pPr>
              <w:pStyle w:val="Tabletext"/>
            </w:pPr>
            <w:r w:rsidRPr="00295292">
              <w:t>RAL 6038</w:t>
            </w:r>
          </w:p>
        </w:tc>
        <w:tc>
          <w:tcPr>
            <w:tcW w:w="2236" w:type="dxa"/>
          </w:tcPr>
          <w:p w14:paraId="25FA6591" w14:textId="77777777" w:rsidR="00DA255C" w:rsidRPr="00295292" w:rsidRDefault="00DA255C" w:rsidP="00DA255C">
            <w:pPr>
              <w:pStyle w:val="Tabletext"/>
            </w:pPr>
            <w:r w:rsidRPr="00295292">
              <w:t>Luminous Green</w:t>
            </w:r>
          </w:p>
        </w:tc>
        <w:tc>
          <w:tcPr>
            <w:tcW w:w="1336" w:type="dxa"/>
          </w:tcPr>
          <w:p w14:paraId="121734E2" w14:textId="77777777" w:rsidR="00DA255C" w:rsidRPr="00295292" w:rsidRDefault="00DA255C" w:rsidP="00DA255C">
            <w:pPr>
              <w:pStyle w:val="Tabletext"/>
            </w:pPr>
            <w:r w:rsidRPr="00295292">
              <w:t>&gt; 25%</w:t>
            </w:r>
          </w:p>
        </w:tc>
      </w:tr>
    </w:tbl>
    <w:p w14:paraId="094089BE" w14:textId="77777777" w:rsidR="00DB6045" w:rsidRDefault="00DB6045" w:rsidP="00DA255C"/>
    <w:p w14:paraId="73F42C45" w14:textId="50C49EBD" w:rsidR="00DA255C" w:rsidRDefault="00DA255C" w:rsidP="00DA255C">
      <w:pPr>
        <w:pStyle w:val="Brdtekst"/>
      </w:pPr>
      <w:r>
        <w:t>For the fluorescent colours orange and yellow there are no RAL numbers that meet the specifications of this recommendation.</w:t>
      </w:r>
    </w:p>
    <w:p w14:paraId="79535810" w14:textId="220A998B" w:rsidR="00DA255C" w:rsidRDefault="00DA255C" w:rsidP="00DA255C">
      <w:pPr>
        <w:pStyle w:val="Overskrift2"/>
      </w:pPr>
      <w:bookmarkStart w:id="1172" w:name="_Toc20854443"/>
      <w:r>
        <w:t>Recommended Natural Colour System (NCS) Colour Numbers</w:t>
      </w:r>
      <w:bookmarkEnd w:id="1172"/>
    </w:p>
    <w:p w14:paraId="0BB13E05" w14:textId="77777777" w:rsidR="00DA255C" w:rsidRPr="00DA255C" w:rsidRDefault="00DA255C" w:rsidP="00DA255C">
      <w:pPr>
        <w:pStyle w:val="Heading2separationline"/>
      </w:pPr>
    </w:p>
    <w:p w14:paraId="0D66478A" w14:textId="299F4476" w:rsidR="00DA255C" w:rsidRDefault="00DA255C" w:rsidP="00DA255C">
      <w:pPr>
        <w:pStyle w:val="Brdtekst"/>
      </w:pPr>
      <w:r>
        <w:t xml:space="preserve">NCS is a system with the help of which all conceivable surface colours (not fluorescent or metallic colours) can be described </w:t>
      </w:r>
      <w:r>
        <w:rPr>
          <w:highlight w:val="yellow"/>
        </w:rPr>
        <w:fldChar w:fldCharType="begin"/>
      </w:r>
      <w:r>
        <w:instrText xml:space="preserve"> REF _Ref355590376 \r \h </w:instrText>
      </w:r>
      <w:r>
        <w:rPr>
          <w:highlight w:val="yellow"/>
        </w:rPr>
      </w:r>
      <w:r>
        <w:rPr>
          <w:highlight w:val="yellow"/>
        </w:rPr>
        <w:fldChar w:fldCharType="separate"/>
      </w:r>
      <w:r>
        <w:t>[6]</w:t>
      </w:r>
      <w:r>
        <w:rPr>
          <w:highlight w:val="yellow"/>
        </w:rPr>
        <w:fldChar w:fldCharType="end"/>
      </w:r>
      <w:r>
        <w:t>.</w:t>
      </w:r>
      <w:r>
        <w:rPr>
          <w:rStyle w:val="Fodnotehenvisning"/>
        </w:rPr>
        <w:footnoteReference w:id="1"/>
      </w:r>
    </w:p>
    <w:p w14:paraId="27D33800" w14:textId="385B8B29" w:rsidR="00DA255C" w:rsidRDefault="00DA255C" w:rsidP="00DA255C">
      <w:pPr>
        <w:pStyle w:val="Tablecaption"/>
        <w:jc w:val="center"/>
      </w:pPr>
      <w:bookmarkStart w:id="1173" w:name="_Toc49425064"/>
      <w:r>
        <w:t>NCS colours that meet the specifications for ordinary colours</w:t>
      </w:r>
      <w:bookmarkEnd w:id="117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1961"/>
        <w:gridCol w:w="1336"/>
      </w:tblGrid>
      <w:tr w:rsidR="00DA255C" w:rsidRPr="00295292" w14:paraId="68E65169" w14:textId="77777777" w:rsidTr="009D73BA">
        <w:trPr>
          <w:jc w:val="center"/>
        </w:trPr>
        <w:tc>
          <w:tcPr>
            <w:tcW w:w="1643" w:type="dxa"/>
            <w:vAlign w:val="center"/>
          </w:tcPr>
          <w:p w14:paraId="34671546" w14:textId="77777777" w:rsidR="00DA255C" w:rsidRPr="00295292" w:rsidRDefault="00DA255C" w:rsidP="009D73BA">
            <w:pPr>
              <w:pStyle w:val="Tableheading"/>
              <w:jc w:val="center"/>
            </w:pPr>
            <w:r w:rsidRPr="00295292">
              <w:t>NCS-Code</w:t>
            </w:r>
          </w:p>
        </w:tc>
        <w:tc>
          <w:tcPr>
            <w:tcW w:w="1961" w:type="dxa"/>
            <w:vAlign w:val="center"/>
          </w:tcPr>
          <w:p w14:paraId="71A7E84E" w14:textId="77777777" w:rsidR="00DA255C" w:rsidRPr="00295292" w:rsidRDefault="00DA255C" w:rsidP="009D73BA">
            <w:pPr>
              <w:pStyle w:val="Tableheading"/>
              <w:jc w:val="center"/>
            </w:pPr>
            <w:r w:rsidRPr="00295292">
              <w:t>Name</w:t>
            </w:r>
          </w:p>
        </w:tc>
        <w:tc>
          <w:tcPr>
            <w:tcW w:w="1336" w:type="dxa"/>
            <w:vAlign w:val="center"/>
          </w:tcPr>
          <w:p w14:paraId="5187FC49" w14:textId="77777777" w:rsidR="00DA255C" w:rsidRPr="00295292" w:rsidRDefault="00DA255C" w:rsidP="009D73BA">
            <w:pPr>
              <w:pStyle w:val="Tableheading"/>
              <w:jc w:val="center"/>
            </w:pPr>
            <w:r>
              <w:t>E</w:t>
            </w:r>
            <w:r w:rsidRPr="00295292">
              <w:t>quivalent RAL</w:t>
            </w:r>
          </w:p>
        </w:tc>
      </w:tr>
      <w:tr w:rsidR="00DA255C" w:rsidRPr="00295292" w14:paraId="55284D74" w14:textId="77777777" w:rsidTr="00284880">
        <w:trPr>
          <w:jc w:val="center"/>
        </w:trPr>
        <w:tc>
          <w:tcPr>
            <w:tcW w:w="1643" w:type="dxa"/>
          </w:tcPr>
          <w:p w14:paraId="66CE21A1" w14:textId="77777777" w:rsidR="00DA255C" w:rsidRPr="008D440A" w:rsidRDefault="00DA255C" w:rsidP="00DA255C">
            <w:pPr>
              <w:pStyle w:val="Tabletext"/>
            </w:pPr>
            <w:r w:rsidRPr="008D440A">
              <w:t>S 1085-Y80R</w:t>
            </w:r>
          </w:p>
        </w:tc>
        <w:tc>
          <w:tcPr>
            <w:tcW w:w="1961" w:type="dxa"/>
          </w:tcPr>
          <w:p w14:paraId="0CECFA54" w14:textId="77777777" w:rsidR="00DA255C" w:rsidRPr="00295292" w:rsidRDefault="00DA255C" w:rsidP="00DA255C">
            <w:pPr>
              <w:pStyle w:val="Tabletext"/>
            </w:pPr>
            <w:r w:rsidRPr="00295292">
              <w:t>Red</w:t>
            </w:r>
          </w:p>
        </w:tc>
        <w:tc>
          <w:tcPr>
            <w:tcW w:w="1336" w:type="dxa"/>
          </w:tcPr>
          <w:p w14:paraId="7A4C1E03" w14:textId="29B3225D" w:rsidR="00DA255C" w:rsidRPr="00295292" w:rsidRDefault="00DA255C" w:rsidP="00E0075C">
            <w:pPr>
              <w:pStyle w:val="Tabletext"/>
            </w:pPr>
            <w:r w:rsidRPr="00295292">
              <w:t>---</w:t>
            </w:r>
            <w:r w:rsidR="00E0075C">
              <w:rPr>
                <w:rStyle w:val="Fodnotehenvisning"/>
              </w:rPr>
              <w:footnoteReference w:id="2"/>
            </w:r>
          </w:p>
        </w:tc>
      </w:tr>
      <w:tr w:rsidR="00DA255C" w:rsidRPr="00295292" w14:paraId="2519C5D6" w14:textId="77777777" w:rsidTr="00284880">
        <w:trPr>
          <w:jc w:val="center"/>
        </w:trPr>
        <w:tc>
          <w:tcPr>
            <w:tcW w:w="1643" w:type="dxa"/>
          </w:tcPr>
          <w:p w14:paraId="0630386E" w14:textId="77777777" w:rsidR="00DA255C" w:rsidRPr="008D440A" w:rsidRDefault="00DA255C" w:rsidP="00DA255C">
            <w:pPr>
              <w:pStyle w:val="Tabletext"/>
            </w:pPr>
            <w:r w:rsidRPr="008D440A">
              <w:t>S 2070-G10Y</w:t>
            </w:r>
          </w:p>
        </w:tc>
        <w:tc>
          <w:tcPr>
            <w:tcW w:w="1961" w:type="dxa"/>
          </w:tcPr>
          <w:p w14:paraId="02F18CE9" w14:textId="77777777" w:rsidR="00DA255C" w:rsidRPr="00295292" w:rsidRDefault="00DA255C" w:rsidP="00DA255C">
            <w:pPr>
              <w:pStyle w:val="Tabletext"/>
            </w:pPr>
            <w:r w:rsidRPr="00295292">
              <w:t>Green</w:t>
            </w:r>
          </w:p>
        </w:tc>
        <w:tc>
          <w:tcPr>
            <w:tcW w:w="1336" w:type="dxa"/>
          </w:tcPr>
          <w:p w14:paraId="07B77BEC" w14:textId="77777777" w:rsidR="00DA255C" w:rsidRPr="00295292" w:rsidRDefault="00DA255C" w:rsidP="00DA255C">
            <w:pPr>
              <w:pStyle w:val="Tabletext"/>
            </w:pPr>
            <w:r w:rsidRPr="00295292">
              <w:t>---</w:t>
            </w:r>
          </w:p>
        </w:tc>
      </w:tr>
      <w:tr w:rsidR="00DA255C" w:rsidRPr="00295292" w14:paraId="1B710EFC" w14:textId="77777777" w:rsidTr="00284880">
        <w:trPr>
          <w:jc w:val="center"/>
        </w:trPr>
        <w:tc>
          <w:tcPr>
            <w:tcW w:w="1643" w:type="dxa"/>
          </w:tcPr>
          <w:p w14:paraId="68C75695" w14:textId="77777777" w:rsidR="00DA255C" w:rsidRPr="00295292" w:rsidRDefault="00DA255C" w:rsidP="00DA255C">
            <w:pPr>
              <w:pStyle w:val="Tabletext"/>
            </w:pPr>
            <w:r w:rsidRPr="00295292">
              <w:t>S 1080-Y</w:t>
            </w:r>
          </w:p>
        </w:tc>
        <w:tc>
          <w:tcPr>
            <w:tcW w:w="1961" w:type="dxa"/>
          </w:tcPr>
          <w:p w14:paraId="42517765" w14:textId="77777777" w:rsidR="00DA255C" w:rsidRPr="00295292" w:rsidRDefault="00DA255C" w:rsidP="00DA255C">
            <w:pPr>
              <w:pStyle w:val="Tabletext"/>
            </w:pPr>
            <w:r w:rsidRPr="00295292">
              <w:t>Yellow</w:t>
            </w:r>
          </w:p>
        </w:tc>
        <w:tc>
          <w:tcPr>
            <w:tcW w:w="1336" w:type="dxa"/>
          </w:tcPr>
          <w:p w14:paraId="4A5E3701" w14:textId="77777777" w:rsidR="00DA255C" w:rsidRPr="00295292" w:rsidRDefault="00DA255C" w:rsidP="00DA255C">
            <w:pPr>
              <w:pStyle w:val="Tabletext"/>
            </w:pPr>
            <w:r w:rsidRPr="00295292">
              <w:t>RAL 1023</w:t>
            </w:r>
          </w:p>
        </w:tc>
      </w:tr>
      <w:tr w:rsidR="00DA255C" w:rsidRPr="00295292" w14:paraId="33016991" w14:textId="77777777" w:rsidTr="00284880">
        <w:trPr>
          <w:jc w:val="center"/>
        </w:trPr>
        <w:tc>
          <w:tcPr>
            <w:tcW w:w="1643" w:type="dxa"/>
          </w:tcPr>
          <w:p w14:paraId="5B58A96B" w14:textId="77777777" w:rsidR="00DA255C" w:rsidRPr="00295292" w:rsidRDefault="00DA255C" w:rsidP="00DA255C">
            <w:pPr>
              <w:pStyle w:val="Tabletext"/>
            </w:pPr>
            <w:r w:rsidRPr="00295292">
              <w:t>S 0585-Y40R</w:t>
            </w:r>
          </w:p>
        </w:tc>
        <w:tc>
          <w:tcPr>
            <w:tcW w:w="1961" w:type="dxa"/>
          </w:tcPr>
          <w:p w14:paraId="73685FD6" w14:textId="77777777" w:rsidR="00DA255C" w:rsidRPr="00295292" w:rsidRDefault="00DA255C" w:rsidP="00DA255C">
            <w:pPr>
              <w:pStyle w:val="Tabletext"/>
            </w:pPr>
            <w:r w:rsidRPr="00295292">
              <w:t>Orange</w:t>
            </w:r>
          </w:p>
        </w:tc>
        <w:tc>
          <w:tcPr>
            <w:tcW w:w="1336" w:type="dxa"/>
          </w:tcPr>
          <w:p w14:paraId="06317926" w14:textId="77777777" w:rsidR="00DA255C" w:rsidRPr="00295292" w:rsidRDefault="00DA255C" w:rsidP="00DA255C">
            <w:pPr>
              <w:pStyle w:val="Tabletext"/>
            </w:pPr>
            <w:r w:rsidRPr="00295292">
              <w:t>RAL 2008</w:t>
            </w:r>
          </w:p>
        </w:tc>
      </w:tr>
      <w:tr w:rsidR="00DA255C" w:rsidRPr="00295292" w14:paraId="44ED9AC1" w14:textId="77777777" w:rsidTr="00284880">
        <w:trPr>
          <w:jc w:val="center"/>
        </w:trPr>
        <w:tc>
          <w:tcPr>
            <w:tcW w:w="1643" w:type="dxa"/>
          </w:tcPr>
          <w:p w14:paraId="583BB372" w14:textId="77777777" w:rsidR="00DA255C" w:rsidRPr="00295292" w:rsidRDefault="00DA255C" w:rsidP="00DA255C">
            <w:pPr>
              <w:pStyle w:val="Tabletext"/>
            </w:pPr>
            <w:r w:rsidRPr="00295292">
              <w:t>S 4050-R90B</w:t>
            </w:r>
          </w:p>
        </w:tc>
        <w:tc>
          <w:tcPr>
            <w:tcW w:w="1961" w:type="dxa"/>
          </w:tcPr>
          <w:p w14:paraId="055FF91B" w14:textId="77777777" w:rsidR="00DA255C" w:rsidRPr="00295292" w:rsidRDefault="00DA255C" w:rsidP="00DA255C">
            <w:pPr>
              <w:pStyle w:val="Tabletext"/>
            </w:pPr>
            <w:r w:rsidRPr="00295292">
              <w:t>Blue</w:t>
            </w:r>
          </w:p>
        </w:tc>
        <w:tc>
          <w:tcPr>
            <w:tcW w:w="1336" w:type="dxa"/>
          </w:tcPr>
          <w:p w14:paraId="4DE4285F" w14:textId="77777777" w:rsidR="00DA255C" w:rsidRPr="00295292" w:rsidRDefault="00DA255C" w:rsidP="00DA255C">
            <w:pPr>
              <w:pStyle w:val="Tabletext"/>
            </w:pPr>
            <w:r w:rsidRPr="00295292">
              <w:t>RAL 5019</w:t>
            </w:r>
          </w:p>
        </w:tc>
      </w:tr>
      <w:tr w:rsidR="00DA255C" w:rsidRPr="00295292" w14:paraId="2B206A77" w14:textId="77777777" w:rsidTr="00284880">
        <w:trPr>
          <w:jc w:val="center"/>
        </w:trPr>
        <w:tc>
          <w:tcPr>
            <w:tcW w:w="1643" w:type="dxa"/>
          </w:tcPr>
          <w:p w14:paraId="6A56BA93" w14:textId="77777777" w:rsidR="00DA255C" w:rsidRPr="00295292" w:rsidRDefault="00DA255C" w:rsidP="00DA255C">
            <w:pPr>
              <w:pStyle w:val="Tabletext"/>
            </w:pPr>
            <w:r w:rsidRPr="00295292">
              <w:t>S 0500-N</w:t>
            </w:r>
          </w:p>
        </w:tc>
        <w:tc>
          <w:tcPr>
            <w:tcW w:w="1961" w:type="dxa"/>
          </w:tcPr>
          <w:p w14:paraId="1C4078CA" w14:textId="77777777" w:rsidR="00DA255C" w:rsidRPr="00295292" w:rsidRDefault="00DA255C" w:rsidP="00DA255C">
            <w:pPr>
              <w:pStyle w:val="Tabletext"/>
            </w:pPr>
            <w:r w:rsidRPr="00295292">
              <w:t>White</w:t>
            </w:r>
          </w:p>
        </w:tc>
        <w:tc>
          <w:tcPr>
            <w:tcW w:w="1336" w:type="dxa"/>
          </w:tcPr>
          <w:p w14:paraId="7066999F" w14:textId="77777777" w:rsidR="00DA255C" w:rsidRPr="00295292" w:rsidRDefault="00DA255C" w:rsidP="00DA255C">
            <w:pPr>
              <w:pStyle w:val="Tabletext"/>
            </w:pPr>
            <w:r w:rsidRPr="00295292">
              <w:t>RAL 9016</w:t>
            </w:r>
          </w:p>
        </w:tc>
      </w:tr>
      <w:tr w:rsidR="00DA255C" w:rsidRPr="00295292" w14:paraId="2A4284EF" w14:textId="77777777" w:rsidTr="00284880">
        <w:trPr>
          <w:jc w:val="center"/>
        </w:trPr>
        <w:tc>
          <w:tcPr>
            <w:tcW w:w="1643" w:type="dxa"/>
          </w:tcPr>
          <w:p w14:paraId="15A11AE5" w14:textId="77777777" w:rsidR="00DA255C" w:rsidRPr="00295292" w:rsidRDefault="00DA255C" w:rsidP="00DA255C">
            <w:pPr>
              <w:pStyle w:val="Tabletext"/>
            </w:pPr>
            <w:r w:rsidRPr="00295292">
              <w:t>S 9000-N</w:t>
            </w:r>
          </w:p>
        </w:tc>
        <w:tc>
          <w:tcPr>
            <w:tcW w:w="1961" w:type="dxa"/>
          </w:tcPr>
          <w:p w14:paraId="6091777D" w14:textId="77777777" w:rsidR="00DA255C" w:rsidRPr="00295292" w:rsidRDefault="00DA255C" w:rsidP="00DA255C">
            <w:pPr>
              <w:pStyle w:val="Tabletext"/>
            </w:pPr>
            <w:r w:rsidRPr="00295292">
              <w:t>Black</w:t>
            </w:r>
          </w:p>
        </w:tc>
        <w:tc>
          <w:tcPr>
            <w:tcW w:w="1336" w:type="dxa"/>
          </w:tcPr>
          <w:p w14:paraId="47A1EE5F" w14:textId="77777777" w:rsidR="00DA255C" w:rsidRPr="00295292" w:rsidRDefault="00DA255C" w:rsidP="00DA255C">
            <w:pPr>
              <w:pStyle w:val="Tabletext"/>
            </w:pPr>
            <w:r w:rsidRPr="00295292">
              <w:t>RAL 9017</w:t>
            </w:r>
          </w:p>
        </w:tc>
      </w:tr>
    </w:tbl>
    <w:p w14:paraId="36324600" w14:textId="77777777" w:rsidR="00E069B6" w:rsidRDefault="00E069B6" w:rsidP="00E069B6">
      <w:pPr>
        <w:pStyle w:val="Overskrift1"/>
      </w:pPr>
      <w:bookmarkStart w:id="1174" w:name="_Toc457215592"/>
      <w:bookmarkStart w:id="1175" w:name="_Toc20854444"/>
      <w:r>
        <w:t>DEFINITIONS</w:t>
      </w:r>
      <w:bookmarkEnd w:id="1174"/>
      <w:bookmarkEnd w:id="1175"/>
    </w:p>
    <w:p w14:paraId="41B4309D" w14:textId="77777777" w:rsidR="00E069B6" w:rsidRDefault="00E069B6" w:rsidP="00E069B6">
      <w:pPr>
        <w:pStyle w:val="Heading1separatationline"/>
      </w:pPr>
    </w:p>
    <w:p w14:paraId="38B9BCDE" w14:textId="75BA7F7A" w:rsidR="006744D8" w:rsidRDefault="005E6B4B" w:rsidP="00E069B6">
      <w:pPr>
        <w:pStyle w:val="Brdtekst"/>
      </w:pPr>
      <w:r w:rsidRPr="008766B4">
        <w:t xml:space="preserve">The definitions of terms used in this </w:t>
      </w:r>
      <w:r w:rsidR="003F1D86">
        <w:t>IALA g</w:t>
      </w:r>
      <w:r w:rsidR="00B3400D">
        <w:t>uideline</w:t>
      </w:r>
      <w:r w:rsidRPr="008766B4">
        <w:t xml:space="preserve"> can be found in the International Dictionary of Marine Aids to Navigation (IALA Dictionary) at </w:t>
      </w:r>
      <w:hyperlink r:id="rId32"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488F7594" w14:textId="77777777" w:rsidR="00E069B6" w:rsidRDefault="00E069B6" w:rsidP="00E069B6">
      <w:pPr>
        <w:pStyle w:val="Overskrift1"/>
      </w:pPr>
      <w:bookmarkStart w:id="1176" w:name="_Toc20854445"/>
      <w:r>
        <w:t>ACRONYMS</w:t>
      </w:r>
      <w:bookmarkEnd w:id="1176"/>
    </w:p>
    <w:p w14:paraId="429E7BF1" w14:textId="77777777" w:rsidR="00E069B6" w:rsidRPr="00E069B6" w:rsidRDefault="00E069B6" w:rsidP="00E069B6">
      <w:pPr>
        <w:pStyle w:val="Heading1separatationline"/>
      </w:pPr>
    </w:p>
    <w:p w14:paraId="1A7A40C0" w14:textId="04AAADFF" w:rsidR="00683260" w:rsidRDefault="00683260" w:rsidP="00E069B6">
      <w:pPr>
        <w:pStyle w:val="Acronym"/>
      </w:pPr>
      <w:r w:rsidRPr="003C2CCE">
        <w:rPr>
          <w:b/>
          <w:color w:val="407EC9"/>
        </w:rPr>
        <w:t>CCD</w:t>
      </w:r>
      <w:r>
        <w:tab/>
      </w:r>
      <w:r w:rsidRPr="00683260">
        <w:t>Charge Coupled Device</w:t>
      </w:r>
    </w:p>
    <w:p w14:paraId="5505A9D6" w14:textId="264169F1" w:rsidR="006744D8" w:rsidRPr="003F1D86" w:rsidRDefault="00683260" w:rsidP="00E069B6">
      <w:pPr>
        <w:pStyle w:val="Acronym"/>
        <w:rPr>
          <w:lang w:val="fr-FR"/>
        </w:rPr>
      </w:pPr>
      <w:r w:rsidRPr="003C2CCE">
        <w:rPr>
          <w:b/>
          <w:color w:val="407EC9"/>
          <w:lang w:val="fr-FR"/>
        </w:rPr>
        <w:t>CIE</w:t>
      </w:r>
      <w:r w:rsidRPr="003F1D86">
        <w:rPr>
          <w:lang w:val="fr-FR"/>
        </w:rPr>
        <w:tab/>
      </w:r>
      <w:r w:rsidRPr="003F1D86">
        <w:rPr>
          <w:szCs w:val="18"/>
          <w:lang w:val="fr-FR"/>
        </w:rPr>
        <w:t>Commission Internationale de l'Eclairage (International Commission on Illumination)</w:t>
      </w:r>
    </w:p>
    <w:p w14:paraId="6C23FDBB" w14:textId="4DDAB7F0" w:rsidR="00683260" w:rsidRDefault="00683260" w:rsidP="00E069B6">
      <w:pPr>
        <w:pStyle w:val="Acronym"/>
      </w:pPr>
      <w:r w:rsidRPr="003C2CCE">
        <w:rPr>
          <w:b/>
          <w:color w:val="407EC9"/>
        </w:rPr>
        <w:t>IALA</w:t>
      </w:r>
      <w:r>
        <w:tab/>
      </w:r>
      <w:r w:rsidRPr="00996CAC">
        <w:rPr>
          <w:szCs w:val="18"/>
        </w:rPr>
        <w:t>International Association of Marine Aids to Navigation and Lighthouse Authorities - AISM</w:t>
      </w:r>
    </w:p>
    <w:p w14:paraId="57FB04EA" w14:textId="5ACF5265" w:rsidR="00683260" w:rsidRDefault="00683260" w:rsidP="00E069B6">
      <w:pPr>
        <w:pStyle w:val="Acronym"/>
      </w:pPr>
      <w:r w:rsidRPr="003C2CCE">
        <w:rPr>
          <w:b/>
          <w:color w:val="407EC9"/>
        </w:rPr>
        <w:t>NCS</w:t>
      </w:r>
      <w:r>
        <w:tab/>
      </w:r>
      <w:r w:rsidRPr="00683260">
        <w:t>Natural Colour System</w:t>
      </w:r>
      <w:r>
        <w:t xml:space="preserve"> (Sweden)</w:t>
      </w:r>
    </w:p>
    <w:p w14:paraId="34B5C703" w14:textId="2E2D27EE" w:rsidR="00683260" w:rsidRDefault="00683260" w:rsidP="00E069B6">
      <w:pPr>
        <w:pStyle w:val="Acronym"/>
      </w:pPr>
      <w:proofErr w:type="gramStart"/>
      <w:r w:rsidRPr="003C2CCE">
        <w:rPr>
          <w:b/>
          <w:color w:val="407EC9"/>
        </w:rPr>
        <w:t>nm</w:t>
      </w:r>
      <w:proofErr w:type="gramEnd"/>
      <w:r>
        <w:tab/>
        <w:t>nanometre</w:t>
      </w:r>
    </w:p>
    <w:p w14:paraId="4E30F361" w14:textId="25BAD0F9" w:rsidR="00683260" w:rsidRDefault="00683260" w:rsidP="00E069B6">
      <w:pPr>
        <w:pStyle w:val="Acronym"/>
      </w:pPr>
      <w:r w:rsidRPr="003C2CCE">
        <w:rPr>
          <w:b/>
          <w:color w:val="407EC9"/>
        </w:rPr>
        <w:t>RAL</w:t>
      </w:r>
      <w:r>
        <w:tab/>
      </w:r>
      <w:proofErr w:type="spellStart"/>
      <w:r w:rsidRPr="00996CAC">
        <w:rPr>
          <w:szCs w:val="18"/>
        </w:rPr>
        <w:t>RAL</w:t>
      </w:r>
      <w:proofErr w:type="spellEnd"/>
      <w:r w:rsidRPr="00996CAC">
        <w:rPr>
          <w:szCs w:val="18"/>
        </w:rPr>
        <w:t xml:space="preserve"> colour system (</w:t>
      </w:r>
      <w:proofErr w:type="spellStart"/>
      <w:r w:rsidRPr="00996CAC">
        <w:rPr>
          <w:szCs w:val="18"/>
        </w:rPr>
        <w:t>Reichs-Ausschuß</w:t>
      </w:r>
      <w:proofErr w:type="spellEnd"/>
      <w:r w:rsidRPr="00996CAC">
        <w:rPr>
          <w:szCs w:val="18"/>
        </w:rPr>
        <w:t xml:space="preserve"> </w:t>
      </w:r>
      <w:proofErr w:type="spellStart"/>
      <w:r w:rsidRPr="00996CAC">
        <w:rPr>
          <w:szCs w:val="18"/>
        </w:rPr>
        <w:t>für</w:t>
      </w:r>
      <w:proofErr w:type="spellEnd"/>
      <w:r w:rsidRPr="00996CAC">
        <w:rPr>
          <w:szCs w:val="18"/>
        </w:rPr>
        <w:t xml:space="preserve"> </w:t>
      </w:r>
      <w:proofErr w:type="spellStart"/>
      <w:r w:rsidRPr="00996CAC">
        <w:rPr>
          <w:szCs w:val="18"/>
        </w:rPr>
        <w:t>Lieferbedingungen</w:t>
      </w:r>
      <w:proofErr w:type="spellEnd"/>
      <w:r w:rsidRPr="00996CAC">
        <w:rPr>
          <w:szCs w:val="18"/>
        </w:rPr>
        <w:t xml:space="preserve"> und </w:t>
      </w:r>
      <w:proofErr w:type="spellStart"/>
      <w:r w:rsidRPr="00996CAC">
        <w:rPr>
          <w:szCs w:val="18"/>
        </w:rPr>
        <w:t>Gütesicherung</w:t>
      </w:r>
      <w:proofErr w:type="spellEnd"/>
      <w:r w:rsidRPr="00996CAC">
        <w:rPr>
          <w:szCs w:val="18"/>
        </w:rPr>
        <w:t>)</w:t>
      </w:r>
    </w:p>
    <w:p w14:paraId="1561A410" w14:textId="695DF20E" w:rsidR="00683260" w:rsidRPr="004175AD" w:rsidRDefault="00683260" w:rsidP="00E069B6">
      <w:pPr>
        <w:pStyle w:val="Acronym"/>
        <w:rPr>
          <w:lang w:val="da-DK"/>
        </w:rPr>
      </w:pPr>
      <w:r w:rsidRPr="004175AD">
        <w:rPr>
          <w:b/>
          <w:color w:val="407EC9"/>
          <w:lang w:val="da-DK"/>
        </w:rPr>
        <w:lastRenderedPageBreak/>
        <w:t>UV</w:t>
      </w:r>
      <w:r w:rsidRPr="004175AD">
        <w:rPr>
          <w:lang w:val="da-DK"/>
        </w:rPr>
        <w:tab/>
      </w:r>
      <w:proofErr w:type="spellStart"/>
      <w:r w:rsidRPr="004175AD">
        <w:rPr>
          <w:szCs w:val="18"/>
          <w:lang w:val="da-DK"/>
        </w:rPr>
        <w:t>Ultra</w:t>
      </w:r>
      <w:proofErr w:type="spellEnd"/>
      <w:r w:rsidRPr="004175AD">
        <w:rPr>
          <w:szCs w:val="18"/>
          <w:lang w:val="da-DK"/>
        </w:rPr>
        <w:t xml:space="preserve"> Violet (light) (10 – 380 nm)</w:t>
      </w:r>
    </w:p>
    <w:p w14:paraId="5551560D" w14:textId="77777777" w:rsidR="00D32DDF" w:rsidRDefault="00D32DDF" w:rsidP="002C77F4">
      <w:pPr>
        <w:pStyle w:val="Overskrift1"/>
      </w:pPr>
      <w:bookmarkStart w:id="1177" w:name="_Toc20854446"/>
      <w:r>
        <w:t>R</w:t>
      </w:r>
      <w:r w:rsidR="0093492E">
        <w:t>EFERENCES</w:t>
      </w:r>
      <w:bookmarkEnd w:id="1177"/>
    </w:p>
    <w:p w14:paraId="2C5F0C5D" w14:textId="77777777" w:rsidR="00D32DDF" w:rsidRDefault="00D32DDF" w:rsidP="00D32DDF">
      <w:pPr>
        <w:pStyle w:val="Heading1separatationline"/>
      </w:pPr>
    </w:p>
    <w:p w14:paraId="4FCD80EE" w14:textId="39CCAFC5" w:rsidR="00DA255C" w:rsidRPr="00DA255C" w:rsidRDefault="00DA255C" w:rsidP="00DA255C">
      <w:pPr>
        <w:pStyle w:val="Reference"/>
      </w:pPr>
      <w:bookmarkStart w:id="1178" w:name="_Ref355589647"/>
      <w:r w:rsidRPr="00DA255C">
        <w:t xml:space="preserve">CIE 1931 Standard Colorimetric System has become a Joint ISO/CIE Standard </w:t>
      </w:r>
      <w:proofErr w:type="gramStart"/>
      <w:r w:rsidRPr="00DA255C">
        <w:t>On</w:t>
      </w:r>
      <w:proofErr w:type="gramEnd"/>
      <w:r w:rsidRPr="00DA255C">
        <w:t xml:space="preserve"> </w:t>
      </w:r>
      <w:proofErr w:type="spellStart"/>
      <w:r w:rsidRPr="00DA255C">
        <w:t>Colorimetry</w:t>
      </w:r>
      <w:proofErr w:type="spellEnd"/>
      <w:r w:rsidRPr="00DA255C">
        <w:t>: ISO 11664-1 / CIE S014 (series of standards)</w:t>
      </w:r>
      <w:bookmarkEnd w:id="1178"/>
      <w:r w:rsidR="009D73BA">
        <w:t>.</w:t>
      </w:r>
      <w:r w:rsidRPr="00DA255C">
        <w:t xml:space="preserve"> </w:t>
      </w:r>
    </w:p>
    <w:p w14:paraId="19D8159C" w14:textId="7C7FDEEC" w:rsidR="00DA255C" w:rsidRPr="00DA255C" w:rsidRDefault="00DA255C" w:rsidP="00DA255C">
      <w:pPr>
        <w:pStyle w:val="Reference"/>
      </w:pPr>
      <w:bookmarkStart w:id="1179" w:name="_Ref355589388"/>
      <w:r w:rsidRPr="00DA255C">
        <w:t>CIE No. 39.2, Recommendations for Surface Colours for Visual Signalling (2nd ed.), 1983</w:t>
      </w:r>
      <w:bookmarkEnd w:id="1179"/>
      <w:r w:rsidR="009D73BA">
        <w:t>.</w:t>
      </w:r>
    </w:p>
    <w:p w14:paraId="11C1D1C6" w14:textId="5097F314" w:rsidR="00DA255C" w:rsidRPr="00DA255C" w:rsidRDefault="00DA255C" w:rsidP="00DA255C">
      <w:pPr>
        <w:pStyle w:val="Reference"/>
      </w:pPr>
      <w:bookmarkStart w:id="1180" w:name="_Ref228876135"/>
      <w:r w:rsidRPr="00DA255C">
        <w:t>CIE No. 15</w:t>
      </w:r>
      <w:proofErr w:type="gramStart"/>
      <w:r w:rsidRPr="00DA255C">
        <w:t>,Technical</w:t>
      </w:r>
      <w:proofErr w:type="gramEnd"/>
      <w:r w:rsidRPr="00DA255C">
        <w:t xml:space="preserve"> Report: </w:t>
      </w:r>
      <w:proofErr w:type="spellStart"/>
      <w:r w:rsidRPr="00DA255C">
        <w:t>Colorimetry</w:t>
      </w:r>
      <w:proofErr w:type="spellEnd"/>
      <w:r w:rsidRPr="00DA255C">
        <w:t>, 2004</w:t>
      </w:r>
      <w:bookmarkEnd w:id="1180"/>
      <w:r w:rsidR="009D73BA">
        <w:t>.</w:t>
      </w:r>
    </w:p>
    <w:p w14:paraId="53995313" w14:textId="37583BA2" w:rsidR="00DA255C" w:rsidRPr="00DA255C" w:rsidRDefault="00DA255C" w:rsidP="00DA255C">
      <w:pPr>
        <w:pStyle w:val="Reference"/>
      </w:pPr>
      <w:bookmarkStart w:id="1181" w:name="_Ref355589755"/>
      <w:r w:rsidRPr="00DA255C">
        <w:t>IALA Recommenda</w:t>
      </w:r>
      <w:r w:rsidR="003F1D86">
        <w:t xml:space="preserve">tion </w:t>
      </w:r>
      <w:proofErr w:type="gramStart"/>
      <w:r w:rsidR="003F1D86">
        <w:t>R0106(</w:t>
      </w:r>
      <w:proofErr w:type="gramEnd"/>
      <w:r w:rsidR="003F1D86">
        <w:t>E-106) (June 2017) - T</w:t>
      </w:r>
      <w:r w:rsidRPr="00DA255C">
        <w:t xml:space="preserve">he Use of </w:t>
      </w:r>
      <w:proofErr w:type="spellStart"/>
      <w:r w:rsidRPr="00DA255C">
        <w:t>Retroreflecting</w:t>
      </w:r>
      <w:proofErr w:type="spellEnd"/>
      <w:r w:rsidRPr="00DA255C">
        <w:t xml:space="preserve"> Material on Aids to Navigation Marks within the IALA Maritime Buoyage System</w:t>
      </w:r>
      <w:bookmarkEnd w:id="1181"/>
      <w:r w:rsidR="009D73BA">
        <w:t>.</w:t>
      </w:r>
    </w:p>
    <w:p w14:paraId="3C14D7F2" w14:textId="147BEA88" w:rsidR="00DA255C" w:rsidRPr="00DA255C" w:rsidRDefault="00DA255C" w:rsidP="00DA255C">
      <w:pPr>
        <w:pStyle w:val="Reference"/>
      </w:pPr>
      <w:bookmarkStart w:id="1182" w:name="_Ref355590200"/>
      <w:r w:rsidRPr="00DA255C">
        <w:t>RAL-Colo</w:t>
      </w:r>
      <w:r w:rsidR="008F7B3A">
        <w:t>u</w:t>
      </w:r>
      <w:r w:rsidRPr="00DA255C">
        <w:t>r Colle</w:t>
      </w:r>
      <w:r w:rsidR="003F1D86">
        <w:t xml:space="preserve">ctions: www.ral-farben.de, RAL </w:t>
      </w:r>
      <w:proofErr w:type="spellStart"/>
      <w:r w:rsidR="003F1D86">
        <w:t>G</w:t>
      </w:r>
      <w:r w:rsidRPr="00DA255C">
        <w:t>emeinnützige</w:t>
      </w:r>
      <w:proofErr w:type="spellEnd"/>
      <w:r w:rsidRPr="00DA255C">
        <w:t xml:space="preserve"> GmbH, St. Augustin, Germany</w:t>
      </w:r>
      <w:bookmarkEnd w:id="1182"/>
      <w:r w:rsidR="009D73BA">
        <w:t>.</w:t>
      </w:r>
    </w:p>
    <w:p w14:paraId="06AD22CE" w14:textId="21832599" w:rsidR="00DA255C" w:rsidRPr="00DA255C" w:rsidRDefault="00DA255C" w:rsidP="00DA255C">
      <w:pPr>
        <w:pStyle w:val="Reference"/>
      </w:pPr>
      <w:bookmarkStart w:id="1183" w:name="_Ref355590376"/>
      <w:r w:rsidRPr="00DA255C">
        <w:t>NCS Natural Colour System: www.ncscolour.com, NCS Colour AB, Stockholm, Sweden</w:t>
      </w:r>
      <w:bookmarkEnd w:id="1183"/>
      <w:r w:rsidR="009D73BA">
        <w:t>.</w:t>
      </w:r>
    </w:p>
    <w:p w14:paraId="38207548" w14:textId="3F462BC2" w:rsidR="0042565E" w:rsidRPr="0042565E" w:rsidRDefault="00DA255C" w:rsidP="0024175F">
      <w:pPr>
        <w:pStyle w:val="Reference"/>
      </w:pPr>
      <w:r w:rsidRPr="00DA255C">
        <w:rPr>
          <w:lang w:val="en-US"/>
        </w:rPr>
        <w:t>NCS Translation Key NCS RAL, July 2007 (with English, French, Swedish and German translation)</w:t>
      </w:r>
      <w:r w:rsidR="009D73BA">
        <w:rPr>
          <w:lang w:val="en-US"/>
        </w:rPr>
        <w:t>.</w:t>
      </w:r>
    </w:p>
    <w:sectPr w:rsidR="0042565E" w:rsidRPr="0042565E" w:rsidSect="0024175F">
      <w:headerReference w:type="even" r:id="rId33"/>
      <w:headerReference w:type="default" r:id="rId34"/>
      <w:footerReference w:type="default" r:id="rId35"/>
      <w:headerReference w:type="first" r:id="rId3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39" w:author="Jørgen Steen Royal Petersen" w:date="2020-08-21T07:21:00Z" w:initials="JSRP">
    <w:p w14:paraId="57BC723D" w14:textId="39B366D3" w:rsidR="00912C51" w:rsidRDefault="00912C51">
      <w:pPr>
        <w:pStyle w:val="Kommentartekst"/>
      </w:pPr>
      <w:r>
        <w:rPr>
          <w:rStyle w:val="Kommentarhenvisning"/>
        </w:rPr>
        <w:annotationRef/>
      </w:r>
      <w:r>
        <w:t>Input from Frank implemented in above chapters including detailed descriptions</w:t>
      </w:r>
    </w:p>
  </w:comment>
  <w:comment w:id="615" w:author="Hermann.Frank" w:date="2020-05-06T09:59:00Z" w:initials="FH">
    <w:p w14:paraId="3EB4C1E0" w14:textId="6454C5DD" w:rsidR="00912C51" w:rsidRDefault="00912C51">
      <w:pPr>
        <w:pStyle w:val="Kommentartekst"/>
      </w:pPr>
      <w:r>
        <w:rPr>
          <w:rStyle w:val="Kommentarhenvisning"/>
        </w:rPr>
        <w:annotationRef/>
      </w:r>
      <w:proofErr w:type="gramStart"/>
      <w:r>
        <w:t>the</w:t>
      </w:r>
      <w:proofErr w:type="gramEnd"/>
      <w:r>
        <w:t xml:space="preserve"> chapter does not describe colour degradation only</w:t>
      </w:r>
    </w:p>
  </w:comment>
  <w:comment w:id="663" w:author="Jørgen Steen Royal Petersen" w:date="2020-08-26T11:04:00Z" w:initials="JSRP">
    <w:p w14:paraId="1B5C80D9" w14:textId="184D49BA" w:rsidR="00912C51" w:rsidRDefault="00912C51">
      <w:pPr>
        <w:pStyle w:val="Kommentartekst"/>
      </w:pPr>
      <w:r>
        <w:rPr>
          <w:rStyle w:val="Kommentarhenvisning"/>
        </w:rPr>
        <w:annotationRef/>
      </w:r>
      <w:r>
        <w:t xml:space="preserve">In some situations it is relevant to avoid dark spots e.g. when evaluating colour fading of the particular surface colour. When looking at the specific day mark function it is important to measure the entire surface including dark spots </w:t>
      </w:r>
    </w:p>
  </w:comment>
  <w:comment w:id="765" w:author="Jørgen Steen Royal Petersen" w:date="2020-09-02T21:38:00Z" w:initials="JSRP">
    <w:p w14:paraId="3326AB07" w14:textId="52750059" w:rsidR="00D507EF" w:rsidRDefault="00D507EF">
      <w:pPr>
        <w:pStyle w:val="Kommentartekst"/>
      </w:pPr>
      <w:r>
        <w:rPr>
          <w:rStyle w:val="Kommentarhenvisning"/>
        </w:rPr>
        <w:annotationRef/>
      </w:r>
      <w:r>
        <w:t>To discuss – Finnish Maritime Administration had developed a pocket-kit for practical use</w:t>
      </w:r>
      <w:r w:rsidR="003E6001">
        <w:t xml:space="preserve"> – is it useful and should we give </w:t>
      </w:r>
      <w:r w:rsidR="003E6001">
        <w:t>guidance?</w:t>
      </w:r>
      <w:bookmarkStart w:id="769" w:name="_GoBack"/>
      <w:bookmarkEnd w:id="769"/>
      <w:r w:rsidR="003E6001">
        <w:t xml:space="preserve"> </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BC723D" w15:done="0"/>
  <w15:commentEx w15:paraId="3EB4C1E0" w15:done="0"/>
  <w15:commentEx w15:paraId="1B5C80D9" w15:done="0"/>
  <w15:commentEx w15:paraId="3326AB0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08BD3" w14:textId="77777777" w:rsidR="00912C51" w:rsidRDefault="00912C51" w:rsidP="003274DB">
      <w:r>
        <w:separator/>
      </w:r>
    </w:p>
    <w:p w14:paraId="4020E090" w14:textId="77777777" w:rsidR="00912C51" w:rsidRDefault="00912C51"/>
  </w:endnote>
  <w:endnote w:type="continuationSeparator" w:id="0">
    <w:p w14:paraId="53465242" w14:textId="77777777" w:rsidR="00912C51" w:rsidRDefault="00912C51" w:rsidP="003274DB">
      <w:r>
        <w:continuationSeparator/>
      </w:r>
    </w:p>
    <w:p w14:paraId="4BCEA304" w14:textId="77777777" w:rsidR="00912C51" w:rsidRDefault="00912C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890C7" w14:textId="77777777" w:rsidR="00912C51" w:rsidRDefault="00912C51" w:rsidP="00EC7C87">
    <w:pPr>
      <w:pStyle w:val="Sidefod"/>
      <w:framePr w:wrap="none" w:vAnchor="text" w:hAnchor="margin" w:xAlign="right" w:y="1"/>
      <w:rPr>
        <w:rStyle w:val="Sidetal"/>
      </w:rPr>
    </w:pPr>
    <w:r>
      <w:rPr>
        <w:rStyle w:val="Sidetal"/>
      </w:rPr>
      <w:fldChar w:fldCharType="begin"/>
    </w:r>
    <w:r>
      <w:rPr>
        <w:rStyle w:val="Sidetal"/>
      </w:rPr>
      <w:instrText xml:space="preserve">PAGE  </w:instrText>
    </w:r>
    <w:r>
      <w:rPr>
        <w:rStyle w:val="Sidetal"/>
      </w:rPr>
      <w:fldChar w:fldCharType="end"/>
    </w:r>
  </w:p>
  <w:p w14:paraId="7367106F" w14:textId="77777777" w:rsidR="00912C51" w:rsidRDefault="00912C51" w:rsidP="00C907DF">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end"/>
    </w:r>
  </w:p>
  <w:p w14:paraId="53EE72FA" w14:textId="77777777" w:rsidR="00912C51" w:rsidRDefault="00912C51" w:rsidP="00A97900">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end"/>
    </w:r>
  </w:p>
  <w:p w14:paraId="7DBDB603" w14:textId="77777777" w:rsidR="00912C51" w:rsidRDefault="00912C51" w:rsidP="005378A6">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end"/>
    </w:r>
  </w:p>
  <w:p w14:paraId="71FC7F15" w14:textId="77777777" w:rsidR="00912C51" w:rsidRDefault="00912C51" w:rsidP="005378A6">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2547F" w14:textId="18DCD55F" w:rsidR="00912C51" w:rsidRPr="003F1D86" w:rsidRDefault="00912C51" w:rsidP="003F1D86">
    <w:pPr>
      <w:rPr>
        <w:rFonts w:ascii="Avenir Book" w:hAnsi="Avenir Book"/>
        <w:color w:val="808080" w:themeColor="background1" w:themeShade="80"/>
        <w:sz w:val="13"/>
        <w:szCs w:val="13"/>
      </w:rPr>
    </w:pPr>
    <w:r w:rsidRPr="00442889">
      <w:rPr>
        <w:noProof/>
        <w:lang w:val="da-DK" w:eastAsia="da-DK"/>
      </w:rPr>
      <w:drawing>
        <wp:anchor distT="0" distB="0" distL="114300" distR="114300" simplePos="0" relativeHeight="251699200" behindDoc="1" locked="0" layoutInCell="1" allowOverlap="1" wp14:anchorId="6AF24BAB" wp14:editId="3A8253D9">
          <wp:simplePos x="0" y="0"/>
          <wp:positionH relativeFrom="page">
            <wp:posOffset>775091</wp:posOffset>
          </wp:positionH>
          <wp:positionV relativeFrom="page">
            <wp:posOffset>9578828</wp:posOffset>
          </wp:positionV>
          <wp:extent cx="3247200" cy="723600"/>
          <wp:effectExtent l="0" t="0" r="0" b="635"/>
          <wp:wrapNone/>
          <wp:docPr id="1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Pr="00C771A7">
      <w:rPr>
        <w:noProof/>
        <w:sz w:val="13"/>
        <w:szCs w:val="13"/>
        <w:lang w:val="da-DK" w:eastAsia="da-DK"/>
      </w:rPr>
      <mc:AlternateContent>
        <mc:Choice Requires="wps">
          <w:drawing>
            <wp:anchor distT="0" distB="0" distL="114300" distR="114300" simplePos="0" relativeHeight="251669504" behindDoc="0" locked="0" layoutInCell="1" allowOverlap="1" wp14:anchorId="73E20623" wp14:editId="4112551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69A4A1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C8B17" w14:textId="77777777" w:rsidR="00912C51" w:rsidRDefault="00912C51" w:rsidP="00525922">
    <w:pPr>
      <w:pStyle w:val="Footerlandscape"/>
    </w:pPr>
    <w:r>
      <w:rPr>
        <w:noProof/>
        <w:lang w:val="da-DK" w:eastAsia="da-DK"/>
      </w:rPr>
      <mc:AlternateContent>
        <mc:Choice Requires="wps">
          <w:drawing>
            <wp:anchor distT="0" distB="0" distL="114300" distR="114300" simplePos="0" relativeHeight="251691008" behindDoc="0" locked="0" layoutInCell="1" allowOverlap="1" wp14:anchorId="1FCCBD9A" wp14:editId="0C92906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81FE7E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950BB62" w14:textId="77777777" w:rsidR="00912C51" w:rsidRPr="00C907DF" w:rsidRDefault="00912C51" w:rsidP="00525922">
    <w:pPr>
      <w:pStyle w:val="Footerlandscape"/>
      <w:rPr>
        <w:rStyle w:val="Sideta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59318A1F" w14:textId="77777777" w:rsidR="00912C51" w:rsidRPr="00525922" w:rsidRDefault="00912C5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Sidetal"/>
        <w:szCs w:val="15"/>
      </w:rPr>
      <w:fldChar w:fldCharType="begin"/>
    </w:r>
    <w:r w:rsidRPr="00C907DF">
      <w:rPr>
        <w:rStyle w:val="Sidetal"/>
        <w:szCs w:val="15"/>
      </w:rPr>
      <w:instrText xml:space="preserve">PAGE  </w:instrText>
    </w:r>
    <w:r w:rsidRPr="00C907DF">
      <w:rPr>
        <w:rStyle w:val="Sidetal"/>
        <w:szCs w:val="15"/>
      </w:rPr>
      <w:fldChar w:fldCharType="separate"/>
    </w:r>
    <w:r>
      <w:rPr>
        <w:rStyle w:val="Sidetal"/>
        <w:noProof/>
        <w:szCs w:val="15"/>
      </w:rPr>
      <w:t>3</w:t>
    </w:r>
    <w:r w:rsidRPr="00C907DF">
      <w:rPr>
        <w:rStyle w:val="Sideta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4EF73" w14:textId="77777777" w:rsidR="00912C51" w:rsidRPr="00C716E5" w:rsidRDefault="00912C51" w:rsidP="00C716E5">
    <w:pPr>
      <w:pStyle w:val="Sidefod"/>
      <w:rPr>
        <w:sz w:val="15"/>
        <w:szCs w:val="15"/>
      </w:rPr>
    </w:pPr>
  </w:p>
  <w:p w14:paraId="6F02E398" w14:textId="77777777" w:rsidR="00912C51" w:rsidRDefault="00912C51" w:rsidP="00C716E5">
    <w:pPr>
      <w:pStyle w:val="Footerportrait"/>
    </w:pPr>
  </w:p>
  <w:p w14:paraId="5CE22FBC" w14:textId="02941EC7" w:rsidR="00912C51" w:rsidRPr="00C907DF" w:rsidRDefault="00912C51" w:rsidP="00C716E5">
    <w:pPr>
      <w:pStyle w:val="Footerportrait"/>
      <w:rPr>
        <w:rStyle w:val="Sidetal"/>
        <w:szCs w:val="15"/>
      </w:rPr>
    </w:pPr>
    <w:r>
      <w:t xml:space="preserve">IALA </w:t>
    </w:r>
    <w:fldSimple w:instr=" STYLEREF &quot;Document type&quot; \* MERGEFORMAT ">
      <w:r w:rsidR="003E6001">
        <w:t>Guideline</w:t>
      </w:r>
    </w:fldSimple>
    <w:r w:rsidRPr="00C907DF">
      <w:t xml:space="preserve"> </w:t>
    </w:r>
    <w:fldSimple w:instr=" STYLEREF &quot;Document number&quot; \* MERGEFORMAT ">
      <w:r w:rsidR="003E6001">
        <w:t>G1134</w:t>
      </w:r>
    </w:fldSimple>
    <w:r w:rsidRPr="00C907DF">
      <w:t xml:space="preserve"> –</w:t>
    </w:r>
    <w:r>
      <w:t xml:space="preserve"> </w:t>
    </w:r>
    <w:fldSimple w:instr=" STYLEREF &quot;Document name&quot; \* MERGEFORMAT ">
      <w:r w:rsidR="003E6001">
        <w:t>Surface Colours Used as Visual Signals on AtoN</w:t>
      </w:r>
    </w:fldSimple>
  </w:p>
  <w:p w14:paraId="6C4E2054" w14:textId="25DDDBB4" w:rsidR="00912C51" w:rsidRPr="00C907DF" w:rsidRDefault="00912C51" w:rsidP="00C716E5">
    <w:pPr>
      <w:pStyle w:val="Footerportrait"/>
    </w:pPr>
    <w:fldSimple w:instr=" STYLEREF &quot;Edition number&quot; \* MERGEFORMAT ">
      <w:r w:rsidR="003E6001">
        <w:t>Edition 1.0</w:t>
      </w:r>
    </w:fldSimple>
    <w:r>
      <w:t xml:space="preserve">  </w:t>
    </w:r>
    <w:fldSimple w:instr=" STYLEREF &quot;Document date&quot; \* MERGEFORMAT ">
      <w:r w:rsidR="003E6001">
        <w:t>December 2017</w:t>
      </w:r>
    </w:fldSimple>
    <w:r w:rsidRPr="00C907DF">
      <w:tab/>
    </w:r>
    <w:r>
      <w:t xml:space="preserve">P </w:t>
    </w:r>
    <w:r w:rsidRPr="00C907DF">
      <w:rPr>
        <w:rStyle w:val="Sidetal"/>
        <w:szCs w:val="15"/>
      </w:rPr>
      <w:fldChar w:fldCharType="begin"/>
    </w:r>
    <w:r w:rsidRPr="00C907DF">
      <w:rPr>
        <w:rStyle w:val="Sidetal"/>
        <w:szCs w:val="15"/>
      </w:rPr>
      <w:instrText xml:space="preserve">PAGE  </w:instrText>
    </w:r>
    <w:r w:rsidRPr="00C907DF">
      <w:rPr>
        <w:rStyle w:val="Sidetal"/>
        <w:szCs w:val="15"/>
      </w:rPr>
      <w:fldChar w:fldCharType="separate"/>
    </w:r>
    <w:r w:rsidR="003E6001">
      <w:rPr>
        <w:rStyle w:val="Sidetal"/>
        <w:szCs w:val="15"/>
      </w:rPr>
      <w:t>5</w:t>
    </w:r>
    <w:r w:rsidRPr="00C907DF">
      <w:rPr>
        <w:rStyle w:val="Sideta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869B5" w14:textId="77777777" w:rsidR="00912C51" w:rsidRDefault="00912C51" w:rsidP="00C716E5">
    <w:pPr>
      <w:pStyle w:val="Sidefod"/>
    </w:pPr>
  </w:p>
  <w:p w14:paraId="189C3AB2" w14:textId="77777777" w:rsidR="00912C51" w:rsidRDefault="00912C51" w:rsidP="00C716E5">
    <w:pPr>
      <w:pStyle w:val="Footerportrait"/>
    </w:pPr>
  </w:p>
  <w:p w14:paraId="3C846E65" w14:textId="0277C92F" w:rsidR="00912C51" w:rsidRPr="00C907DF" w:rsidRDefault="00912C51" w:rsidP="00C716E5">
    <w:pPr>
      <w:pStyle w:val="Footerportrait"/>
      <w:rPr>
        <w:rStyle w:val="Sidetal"/>
        <w:szCs w:val="15"/>
      </w:rPr>
    </w:pPr>
    <w:r>
      <w:t xml:space="preserve">IALA </w:t>
    </w:r>
    <w:fldSimple w:instr=" STYLEREF &quot;Document type&quot; \* MERGEFORMAT ">
      <w:r w:rsidR="00D507EF">
        <w:t>Guideline</w:t>
      </w:r>
    </w:fldSimple>
    <w:r w:rsidRPr="00C907DF">
      <w:t xml:space="preserve"> </w:t>
    </w:r>
    <w:fldSimple w:instr=" STYLEREF &quot;Document number&quot; \* MERGEFORMAT ">
      <w:r w:rsidR="00D507EF">
        <w:t>G1134</w:t>
      </w:r>
    </w:fldSimple>
    <w:r w:rsidRPr="00C907DF">
      <w:t xml:space="preserve"> –</w:t>
    </w:r>
    <w:r>
      <w:t xml:space="preserve"> </w:t>
    </w:r>
    <w:fldSimple w:instr=" STYLEREF &quot;Document name&quot; \* MERGEFORMAT ">
      <w:r w:rsidR="00D507EF">
        <w:t>Surface Colours Used as Visual Signals on AtoN</w:t>
      </w:r>
    </w:fldSimple>
  </w:p>
  <w:p w14:paraId="3F8BE737" w14:textId="017179BF" w:rsidR="00912C51" w:rsidRPr="00525922" w:rsidRDefault="00912C51" w:rsidP="00C716E5">
    <w:pPr>
      <w:pStyle w:val="Footerportrait"/>
    </w:pPr>
    <w:fldSimple w:instr=" STYLEREF &quot;Edition number&quot; \* MERGEFORMAT ">
      <w:r w:rsidR="00D507EF">
        <w:t>Edition 1.0</w:t>
      </w:r>
    </w:fldSimple>
    <w:r>
      <w:t xml:space="preserve"> – December 2017</w:t>
    </w:r>
    <w:r w:rsidRPr="00C907DF">
      <w:tab/>
    </w:r>
    <w:r>
      <w:t xml:space="preserve">P </w:t>
    </w:r>
    <w:r w:rsidRPr="00C907DF">
      <w:rPr>
        <w:rStyle w:val="Sidetal"/>
        <w:szCs w:val="15"/>
      </w:rPr>
      <w:fldChar w:fldCharType="begin"/>
    </w:r>
    <w:r w:rsidRPr="00C907DF">
      <w:rPr>
        <w:rStyle w:val="Sidetal"/>
        <w:szCs w:val="15"/>
      </w:rPr>
      <w:instrText xml:space="preserve">PAGE  </w:instrText>
    </w:r>
    <w:r w:rsidRPr="00C907DF">
      <w:rPr>
        <w:rStyle w:val="Sidetal"/>
        <w:szCs w:val="15"/>
      </w:rPr>
      <w:fldChar w:fldCharType="separate"/>
    </w:r>
    <w:r w:rsidR="00D507EF">
      <w:rPr>
        <w:rStyle w:val="Sidetal"/>
        <w:szCs w:val="15"/>
      </w:rPr>
      <w:t>3</w:t>
    </w:r>
    <w:r w:rsidRPr="00C907DF">
      <w:rPr>
        <w:rStyle w:val="Sideta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0BEC1" w14:textId="77777777" w:rsidR="00912C51" w:rsidRDefault="00912C51" w:rsidP="00C716E5">
    <w:pPr>
      <w:pStyle w:val="Sidefod"/>
    </w:pPr>
  </w:p>
  <w:p w14:paraId="00B2B9D3" w14:textId="77777777" w:rsidR="00912C51" w:rsidRDefault="00912C51" w:rsidP="00C716E5">
    <w:pPr>
      <w:pStyle w:val="Footerportrait"/>
    </w:pPr>
  </w:p>
  <w:p w14:paraId="638F809C" w14:textId="117281F4" w:rsidR="00912C51" w:rsidRPr="00C907DF" w:rsidRDefault="00912C51" w:rsidP="0024175F">
    <w:pPr>
      <w:pStyle w:val="Footerportrait"/>
      <w:tabs>
        <w:tab w:val="clear" w:pos="10206"/>
        <w:tab w:val="right" w:pos="10205"/>
      </w:tabs>
    </w:pPr>
    <w:r>
      <w:t xml:space="preserve">IALA </w:t>
    </w:r>
    <w:fldSimple w:instr=" STYLEREF &quot;Document type&quot; \* MERGEFORMAT ">
      <w:r w:rsidR="003E6001">
        <w:t>Guideline</w:t>
      </w:r>
    </w:fldSimple>
    <w:r w:rsidRPr="00C907DF">
      <w:t xml:space="preserve"> </w:t>
    </w:r>
    <w:fldSimple w:instr=" STYLEREF &quot;Document number&quot; \* MERGEFORMAT ">
      <w:r w:rsidR="003E6001">
        <w:t>G1134</w:t>
      </w:r>
    </w:fldSimple>
    <w:r w:rsidRPr="00C907DF">
      <w:t xml:space="preserve"> –</w:t>
    </w:r>
    <w:r>
      <w:t xml:space="preserve"> </w:t>
    </w:r>
    <w:fldSimple w:instr=" STYLEREF &quot;Document name&quot; \* MERGEFORMAT ">
      <w:r w:rsidR="003E6001">
        <w:t>Surface Colours Used as Visual Signals on AtoN</w:t>
      </w:r>
    </w:fldSimple>
    <w:r>
      <w:tab/>
    </w:r>
  </w:p>
  <w:p w14:paraId="1345B9EA" w14:textId="6468B9BD" w:rsidR="00912C51" w:rsidRPr="00C907DF" w:rsidRDefault="00912C51" w:rsidP="0024175F">
    <w:pPr>
      <w:pStyle w:val="Footerportrait"/>
      <w:tabs>
        <w:tab w:val="clear" w:pos="10206"/>
        <w:tab w:val="right" w:pos="10205"/>
      </w:tabs>
    </w:pPr>
    <w:fldSimple w:instr=" STYLEREF &quot;Edition number&quot; \* MERGEFORMAT ">
      <w:r w:rsidR="003E6001">
        <w:t>Edition 1.0</w:t>
      </w:r>
    </w:fldSimple>
    <w:r>
      <w:t xml:space="preserve">  </w:t>
    </w:r>
    <w:fldSimple w:instr=" STYLEREF &quot;Document date&quot; \* MERGEFORMAT ">
      <w:r w:rsidR="003E6001">
        <w:t>December 2017</w:t>
      </w:r>
    </w:fldSimple>
    <w:r>
      <w:tab/>
    </w:r>
    <w:r>
      <w:rPr>
        <w:rStyle w:val="Sidetal"/>
        <w:szCs w:val="15"/>
      </w:rPr>
      <w:t xml:space="preserve">P </w:t>
    </w:r>
    <w:r w:rsidRPr="00C907DF">
      <w:rPr>
        <w:rStyle w:val="Sidetal"/>
        <w:szCs w:val="15"/>
      </w:rPr>
      <w:fldChar w:fldCharType="begin"/>
    </w:r>
    <w:r w:rsidRPr="00C907DF">
      <w:rPr>
        <w:rStyle w:val="Sidetal"/>
        <w:szCs w:val="15"/>
      </w:rPr>
      <w:instrText xml:space="preserve">PAGE  </w:instrText>
    </w:r>
    <w:r w:rsidRPr="00C907DF">
      <w:rPr>
        <w:rStyle w:val="Sidetal"/>
        <w:szCs w:val="15"/>
      </w:rPr>
      <w:fldChar w:fldCharType="separate"/>
    </w:r>
    <w:r w:rsidR="003E6001">
      <w:rPr>
        <w:rStyle w:val="Sidetal"/>
        <w:szCs w:val="15"/>
      </w:rPr>
      <w:t>19</w:t>
    </w:r>
    <w:r w:rsidRPr="00C907DF">
      <w:rPr>
        <w:rStyle w:val="Sideta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65C60" w14:textId="77777777" w:rsidR="00912C51" w:rsidRDefault="00912C51" w:rsidP="003274DB">
      <w:r>
        <w:separator/>
      </w:r>
    </w:p>
    <w:p w14:paraId="36328127" w14:textId="77777777" w:rsidR="00912C51" w:rsidRDefault="00912C51"/>
  </w:footnote>
  <w:footnote w:type="continuationSeparator" w:id="0">
    <w:p w14:paraId="4C78B949" w14:textId="77777777" w:rsidR="00912C51" w:rsidRDefault="00912C51" w:rsidP="003274DB">
      <w:r>
        <w:continuationSeparator/>
      </w:r>
    </w:p>
    <w:p w14:paraId="4E69141D" w14:textId="77777777" w:rsidR="00912C51" w:rsidRDefault="00912C51"/>
  </w:footnote>
  <w:footnote w:id="1">
    <w:p w14:paraId="283F01D9" w14:textId="2A829FD5" w:rsidR="00912C51" w:rsidRDefault="00912C51">
      <w:pPr>
        <w:pStyle w:val="Fodnotetekst"/>
      </w:pPr>
      <w:r>
        <w:rPr>
          <w:rStyle w:val="Fodnotehenvisning"/>
        </w:rPr>
        <w:footnoteRef/>
      </w:r>
      <w:r>
        <w:tab/>
      </w:r>
      <w:r w:rsidRPr="00DA255C">
        <w:t>The recommended colours for NCS for green and red are not equivalent to the recommended RAL Colours</w:t>
      </w:r>
    </w:p>
  </w:footnote>
  <w:footnote w:id="2">
    <w:p w14:paraId="583A1456" w14:textId="71697500" w:rsidR="00912C51" w:rsidRPr="003C2CCE" w:rsidRDefault="00912C51">
      <w:pPr>
        <w:pStyle w:val="Fodnotetekst"/>
      </w:pPr>
      <w:r>
        <w:rPr>
          <w:rStyle w:val="Fodnotehenvisning"/>
        </w:rPr>
        <w:footnoteRef/>
      </w:r>
      <w:r>
        <w:t xml:space="preserve"> </w:t>
      </w:r>
      <w:r>
        <w:tab/>
      </w:r>
      <w:r w:rsidRPr="00DA255C">
        <w:t>The recommended colours for NCS for green and red are not equivalent to the recommended RAL Colours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27730" w14:textId="6D45BD95" w:rsidR="00912C51" w:rsidRDefault="00912C51">
    <w:pPr>
      <w:pStyle w:val="Sidehoved"/>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1FE85" w14:textId="3B9C9BD6" w:rsidR="00912C51" w:rsidRDefault="00912C51">
    <w:pPr>
      <w:pStyle w:val="Sidehoved"/>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3EC2B" w14:textId="021342FA" w:rsidR="00912C51" w:rsidRPr="00667792" w:rsidRDefault="00912C51" w:rsidP="00667792">
    <w:pPr>
      <w:pStyle w:val="Sidehoved"/>
    </w:pPr>
    <w:r>
      <w:rPr>
        <w:noProof/>
        <w:lang w:val="da-DK" w:eastAsia="da-DK"/>
      </w:rPr>
      <w:drawing>
        <wp:anchor distT="0" distB="0" distL="114300" distR="114300" simplePos="0" relativeHeight="251678720" behindDoc="1" locked="0" layoutInCell="1" allowOverlap="1" wp14:anchorId="45A16869" wp14:editId="5C2F60C1">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D66BB" w14:textId="4D61CA59" w:rsidR="00912C51" w:rsidRDefault="00912C51">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8E800" w14:textId="2786DE9D" w:rsidR="00912C51" w:rsidRPr="00ED2A8D" w:rsidRDefault="00912C51" w:rsidP="002D7F3B">
    <w:pPr>
      <w:pStyle w:val="Sidehoved"/>
      <w:jc w:val="right"/>
    </w:pPr>
    <w:r w:rsidRPr="00442889">
      <w:rPr>
        <w:noProof/>
        <w:lang w:val="da-DK" w:eastAsia="da-DK"/>
      </w:rPr>
      <w:drawing>
        <wp:anchor distT="0" distB="0" distL="114300" distR="114300" simplePos="0" relativeHeight="251657214" behindDoc="1" locked="0" layoutInCell="1" allowOverlap="1" wp14:anchorId="5BEBFFF5" wp14:editId="07C73C7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CB9291D" w14:textId="77777777" w:rsidR="00912C51" w:rsidRPr="00ED2A8D" w:rsidRDefault="00912C51" w:rsidP="008747E0">
    <w:pPr>
      <w:pStyle w:val="Sidehoved"/>
    </w:pPr>
  </w:p>
  <w:p w14:paraId="366AF13D" w14:textId="77777777" w:rsidR="00912C51" w:rsidRDefault="00912C51" w:rsidP="008747E0">
    <w:pPr>
      <w:pStyle w:val="Sidehoved"/>
    </w:pPr>
  </w:p>
  <w:p w14:paraId="3FB57160" w14:textId="77777777" w:rsidR="00912C51" w:rsidRDefault="00912C51" w:rsidP="008747E0">
    <w:pPr>
      <w:pStyle w:val="Sidehoved"/>
    </w:pPr>
  </w:p>
  <w:p w14:paraId="2ECB3CE7" w14:textId="77777777" w:rsidR="00912C51" w:rsidRDefault="00912C51" w:rsidP="008747E0">
    <w:pPr>
      <w:pStyle w:val="Sidehoved"/>
    </w:pPr>
  </w:p>
  <w:p w14:paraId="45EC3944" w14:textId="77777777" w:rsidR="00912C51" w:rsidRDefault="00912C51" w:rsidP="008747E0">
    <w:pPr>
      <w:pStyle w:val="Sidehoved"/>
    </w:pPr>
  </w:p>
  <w:p w14:paraId="125DCD42" w14:textId="77777777" w:rsidR="00912C51" w:rsidRDefault="00912C51" w:rsidP="008747E0">
    <w:pPr>
      <w:pStyle w:val="Sidehoved"/>
    </w:pPr>
    <w:r>
      <w:rPr>
        <w:noProof/>
        <w:lang w:val="da-DK" w:eastAsia="da-DK"/>
      </w:rPr>
      <w:drawing>
        <wp:anchor distT="0" distB="0" distL="114300" distR="114300" simplePos="0" relativeHeight="251656189" behindDoc="1" locked="0" layoutInCell="1" allowOverlap="1" wp14:anchorId="01674846" wp14:editId="724C4AE4">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3981181" w14:textId="77777777" w:rsidR="00912C51" w:rsidRPr="00ED2A8D" w:rsidRDefault="00912C51" w:rsidP="008747E0">
    <w:pPr>
      <w:pStyle w:val="Sidehoved"/>
    </w:pPr>
  </w:p>
  <w:p w14:paraId="6BE44200" w14:textId="77777777" w:rsidR="00912C51" w:rsidRPr="00ED2A8D" w:rsidRDefault="00912C51" w:rsidP="001349DB">
    <w:pPr>
      <w:pStyle w:val="Sidehove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A2626" w14:textId="0C9C8FCF" w:rsidR="00912C51" w:rsidRDefault="00912C51">
    <w:pPr>
      <w:pStyle w:val="Sidehoved"/>
    </w:pPr>
    <w:r>
      <w:rPr>
        <w:noProof/>
        <w:lang w:val="da-DK" w:eastAsia="da-DK"/>
      </w:rPr>
      <w:drawing>
        <wp:anchor distT="0" distB="0" distL="114300" distR="114300" simplePos="0" relativeHeight="251688960" behindDoc="1" locked="0" layoutInCell="1" allowOverlap="1" wp14:anchorId="77572E3E" wp14:editId="6695E70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B1666C2" w14:textId="77777777" w:rsidR="00912C51" w:rsidRDefault="00912C51">
    <w:pPr>
      <w:pStyle w:val="Sidehoved"/>
    </w:pPr>
  </w:p>
  <w:p w14:paraId="6570EA21" w14:textId="77777777" w:rsidR="00912C51" w:rsidRDefault="00912C51">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FB129" w14:textId="16817E50" w:rsidR="00912C51" w:rsidRDefault="00912C51">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028CC" w14:textId="00D78D05" w:rsidR="00912C51" w:rsidRPr="00ED2A8D" w:rsidRDefault="00912C51" w:rsidP="008747E0">
    <w:pPr>
      <w:pStyle w:val="Sidehoved"/>
    </w:pPr>
    <w:r>
      <w:rPr>
        <w:noProof/>
        <w:lang w:val="da-DK" w:eastAsia="da-DK"/>
      </w:rPr>
      <w:drawing>
        <wp:anchor distT="0" distB="0" distL="114300" distR="114300" simplePos="0" relativeHeight="251658752" behindDoc="1" locked="0" layoutInCell="1" allowOverlap="1" wp14:anchorId="6DBB19AE" wp14:editId="3DD52CFC">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B9CDA9" w14:textId="77777777" w:rsidR="00912C51" w:rsidRPr="00ED2A8D" w:rsidRDefault="00912C51" w:rsidP="008747E0">
    <w:pPr>
      <w:pStyle w:val="Sidehoved"/>
    </w:pPr>
  </w:p>
  <w:p w14:paraId="5413A509" w14:textId="77777777" w:rsidR="00912C51" w:rsidRDefault="00912C51" w:rsidP="008747E0">
    <w:pPr>
      <w:pStyle w:val="Sidehoved"/>
    </w:pPr>
  </w:p>
  <w:p w14:paraId="10AF1F8B" w14:textId="77777777" w:rsidR="00912C51" w:rsidRDefault="00912C51" w:rsidP="008747E0">
    <w:pPr>
      <w:pStyle w:val="Sidehoved"/>
    </w:pPr>
  </w:p>
  <w:p w14:paraId="2959BFBC" w14:textId="77777777" w:rsidR="00912C51" w:rsidRDefault="00912C51" w:rsidP="008747E0">
    <w:pPr>
      <w:pStyle w:val="Sidehoved"/>
    </w:pPr>
  </w:p>
  <w:p w14:paraId="731D5786" w14:textId="350A4A52" w:rsidR="00912C51" w:rsidRPr="00441393" w:rsidRDefault="00912C51" w:rsidP="00441393">
    <w:pPr>
      <w:pStyle w:val="Contents"/>
    </w:pPr>
    <w:r>
      <w:t>DOCUMENT History</w:t>
    </w:r>
  </w:p>
  <w:p w14:paraId="47B3B3C7" w14:textId="77777777" w:rsidR="00912C51" w:rsidRPr="00ED2A8D" w:rsidRDefault="00912C51" w:rsidP="008747E0">
    <w:pPr>
      <w:pStyle w:val="Sidehoved"/>
    </w:pPr>
  </w:p>
  <w:p w14:paraId="5404BC1F" w14:textId="77777777" w:rsidR="00912C51" w:rsidRPr="00AC33A2" w:rsidRDefault="00912C51" w:rsidP="0078486B">
    <w:pPr>
      <w:pStyle w:val="Sidehoved"/>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AF8" w14:textId="7C16ECA5" w:rsidR="00912C51" w:rsidRDefault="00912C51">
    <w:pPr>
      <w:pStyle w:val="Sidehoved"/>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301C2" w14:textId="6EFE986C" w:rsidR="00912C51" w:rsidRDefault="00912C51">
    <w:pPr>
      <w:pStyle w:val="Sidehoved"/>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9D602" w14:textId="382A6497" w:rsidR="00912C51" w:rsidRPr="00ED2A8D" w:rsidRDefault="00912C51" w:rsidP="008747E0">
    <w:pPr>
      <w:pStyle w:val="Sidehoved"/>
    </w:pPr>
    <w:r>
      <w:rPr>
        <w:noProof/>
        <w:lang w:val="da-DK" w:eastAsia="da-DK"/>
      </w:rPr>
      <w:drawing>
        <wp:anchor distT="0" distB="0" distL="114300" distR="114300" simplePos="0" relativeHeight="251674624" behindDoc="1" locked="0" layoutInCell="1" allowOverlap="1" wp14:anchorId="362B944B" wp14:editId="40E4C56E">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D3E47E" w14:textId="77777777" w:rsidR="00912C51" w:rsidRPr="00ED2A8D" w:rsidRDefault="00912C51" w:rsidP="008747E0">
    <w:pPr>
      <w:pStyle w:val="Sidehoved"/>
    </w:pPr>
  </w:p>
  <w:p w14:paraId="4EF1807A" w14:textId="77777777" w:rsidR="00912C51" w:rsidRDefault="00912C51" w:rsidP="008747E0">
    <w:pPr>
      <w:pStyle w:val="Sidehoved"/>
    </w:pPr>
  </w:p>
  <w:p w14:paraId="21DAA5D5" w14:textId="77777777" w:rsidR="00912C51" w:rsidRDefault="00912C51" w:rsidP="008747E0">
    <w:pPr>
      <w:pStyle w:val="Sidehoved"/>
    </w:pPr>
  </w:p>
  <w:p w14:paraId="5C18AA3A" w14:textId="77777777" w:rsidR="00912C51" w:rsidRDefault="00912C51" w:rsidP="008747E0">
    <w:pPr>
      <w:pStyle w:val="Sidehoved"/>
    </w:pPr>
  </w:p>
  <w:p w14:paraId="394768B5" w14:textId="77777777" w:rsidR="00912C51" w:rsidRPr="00441393" w:rsidRDefault="00912C51" w:rsidP="00441393">
    <w:pPr>
      <w:pStyle w:val="Contents"/>
    </w:pPr>
    <w:r>
      <w:t>CONTENTS</w:t>
    </w:r>
  </w:p>
  <w:p w14:paraId="0388C857" w14:textId="77777777" w:rsidR="00912C51" w:rsidRDefault="00912C51" w:rsidP="0078486B">
    <w:pPr>
      <w:pStyle w:val="Sidehoved"/>
      <w:spacing w:line="140" w:lineRule="exact"/>
    </w:pPr>
  </w:p>
  <w:p w14:paraId="317A6A41" w14:textId="77777777" w:rsidR="00912C51" w:rsidRPr="00AC33A2" w:rsidRDefault="00912C51" w:rsidP="0078486B">
    <w:pPr>
      <w:pStyle w:val="Sidehoved"/>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F5D2" w14:textId="6849B701" w:rsidR="00912C51" w:rsidRPr="00ED2A8D" w:rsidRDefault="00912C51" w:rsidP="00C716E5">
    <w:pPr>
      <w:pStyle w:val="Sidehoved"/>
    </w:pPr>
    <w:r>
      <w:rPr>
        <w:noProof/>
        <w:lang w:val="da-DK" w:eastAsia="da-DK"/>
      </w:rPr>
      <w:drawing>
        <wp:anchor distT="0" distB="0" distL="114300" distR="114300" simplePos="0" relativeHeight="251697152" behindDoc="1" locked="0" layoutInCell="1" allowOverlap="1" wp14:anchorId="2376F20B" wp14:editId="253044B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6A3B01" w14:textId="77777777" w:rsidR="00912C51" w:rsidRPr="00ED2A8D" w:rsidRDefault="00912C51" w:rsidP="00C716E5">
    <w:pPr>
      <w:pStyle w:val="Sidehoved"/>
    </w:pPr>
  </w:p>
  <w:p w14:paraId="50E58ED2" w14:textId="77777777" w:rsidR="00912C51" w:rsidRPr="00441393" w:rsidRDefault="00912C51" w:rsidP="00C716E5">
    <w:pPr>
      <w:pStyle w:val="Contents"/>
    </w:pPr>
    <w:r>
      <w:t>CONTENTS</w:t>
    </w:r>
  </w:p>
  <w:p w14:paraId="6E18ACDF" w14:textId="77777777" w:rsidR="00912C51" w:rsidRDefault="00912C51">
    <w:pPr>
      <w:pStyle w:val="Sidehoved"/>
    </w:pPr>
    <w:r>
      <w:rPr>
        <w:noProof/>
        <w:lang w:val="da-DK" w:eastAsia="da-DK"/>
      </w:rPr>
      <w:drawing>
        <wp:anchor distT="0" distB="0" distL="114300" distR="114300" simplePos="0" relativeHeight="251695104" behindDoc="1" locked="0" layoutInCell="1" allowOverlap="1" wp14:anchorId="47CA286E" wp14:editId="317DE40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33EAD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4A25C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A84789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7BACDF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90A43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92A4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25C058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EE70F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857C52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4BA0B1F8"/>
    <w:lvl w:ilvl="0">
      <w:numFmt w:val="decimal"/>
      <w:lvlText w:val="*"/>
      <w:lvlJc w:val="left"/>
    </w:lvl>
  </w:abstractNum>
  <w:abstractNum w:abstractNumId="1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C7C24AB"/>
    <w:multiLevelType w:val="multilevel"/>
    <w:tmpl w:val="69AC513C"/>
    <w:lvl w:ilvl="0">
      <w:start w:val="1"/>
      <w:numFmt w:val="decimal"/>
      <w:pStyle w:val="Overskrift1"/>
      <w:lvlText w:val="%1"/>
      <w:lvlJc w:val="left"/>
      <w:pPr>
        <w:ind w:left="432" w:hanging="432"/>
      </w:pPr>
      <w:rPr>
        <w:rFonts w:hint="default"/>
      </w:rPr>
    </w:lvl>
    <w:lvl w:ilvl="1">
      <w:start w:val="1"/>
      <w:numFmt w:val="decimal"/>
      <w:pStyle w:val="Overskrift2"/>
      <w:lvlText w:val="%1.%2"/>
      <w:lvlJc w:val="left"/>
      <w:pPr>
        <w:ind w:left="576" w:hanging="576"/>
      </w:pPr>
      <w:rPr>
        <w:rFonts w:hint="default"/>
      </w:rPr>
    </w:lvl>
    <w:lvl w:ilvl="2">
      <w:start w:val="1"/>
      <w:numFmt w:val="decimal"/>
      <w:pStyle w:val="Overskrift3"/>
      <w:lvlText w:val="%1.%2.%3"/>
      <w:lvlJc w:val="left"/>
      <w:pPr>
        <w:ind w:left="720" w:hanging="720"/>
      </w:pPr>
      <w:rPr>
        <w:rFonts w:hint="default"/>
      </w:rPr>
    </w:lvl>
    <w:lvl w:ilvl="3">
      <w:start w:val="1"/>
      <w:numFmt w:val="decimal"/>
      <w:pStyle w:val="Overskrift4"/>
      <w:lvlText w:val="%1.%2.%3.%4"/>
      <w:lvlJc w:val="left"/>
      <w:pPr>
        <w:ind w:left="864" w:hanging="864"/>
      </w:pPr>
      <w:rPr>
        <w:rFonts w:hint="default"/>
      </w:rPr>
    </w:lvl>
    <w:lvl w:ilvl="4">
      <w:start w:val="1"/>
      <w:numFmt w:val="decimal"/>
      <w:pStyle w:val="Overskrift5"/>
      <w:lvlText w:val="%1.%2.%3.%4.%5"/>
      <w:lvlJc w:val="left"/>
      <w:pPr>
        <w:ind w:left="1134" w:hanging="1134"/>
      </w:pPr>
      <w:rPr>
        <w:rFonts w:asciiTheme="minorHAnsi" w:hAnsiTheme="minorHAnsi" w:hint="default"/>
        <w:b/>
        <w:i w:val="0"/>
        <w:color w:val="407EC9"/>
        <w:sz w:val="20"/>
        <w:u w:val="none"/>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3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B046EED"/>
    <w:multiLevelType w:val="hybridMultilevel"/>
    <w:tmpl w:val="89947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5"/>
  </w:num>
  <w:num w:numId="3">
    <w:abstractNumId w:val="16"/>
  </w:num>
  <w:num w:numId="4">
    <w:abstractNumId w:val="30"/>
  </w:num>
  <w:num w:numId="5">
    <w:abstractNumId w:val="26"/>
  </w:num>
  <w:num w:numId="6">
    <w:abstractNumId w:val="24"/>
  </w:num>
  <w:num w:numId="7">
    <w:abstractNumId w:val="33"/>
  </w:num>
  <w:num w:numId="8">
    <w:abstractNumId w:val="15"/>
  </w:num>
  <w:num w:numId="9">
    <w:abstractNumId w:val="23"/>
  </w:num>
  <w:num w:numId="10">
    <w:abstractNumId w:val="27"/>
  </w:num>
  <w:num w:numId="11">
    <w:abstractNumId w:val="13"/>
  </w:num>
  <w:num w:numId="12">
    <w:abstractNumId w:val="34"/>
  </w:num>
  <w:num w:numId="13">
    <w:abstractNumId w:val="8"/>
  </w:num>
  <w:num w:numId="14">
    <w:abstractNumId w:val="42"/>
  </w:num>
  <w:num w:numId="15">
    <w:abstractNumId w:val="21"/>
  </w:num>
  <w:num w:numId="16">
    <w:abstractNumId w:val="20"/>
  </w:num>
  <w:num w:numId="17">
    <w:abstractNumId w:val="32"/>
  </w:num>
  <w:num w:numId="18">
    <w:abstractNumId w:val="12"/>
  </w:num>
  <w:num w:numId="19">
    <w:abstractNumId w:val="19"/>
  </w:num>
  <w:num w:numId="20">
    <w:abstractNumId w:val="39"/>
  </w:num>
  <w:num w:numId="21">
    <w:abstractNumId w:val="18"/>
  </w:num>
  <w:num w:numId="22">
    <w:abstractNumId w:val="44"/>
  </w:num>
  <w:num w:numId="23">
    <w:abstractNumId w:val="11"/>
  </w:num>
  <w:num w:numId="24">
    <w:abstractNumId w:val="29"/>
  </w:num>
  <w:num w:numId="25">
    <w:abstractNumId w:val="25"/>
  </w:num>
  <w:num w:numId="26">
    <w:abstractNumId w:val="38"/>
  </w:num>
  <w:num w:numId="27">
    <w:abstractNumId w:val="41"/>
  </w:num>
  <w:num w:numId="28">
    <w:abstractNumId w:val="14"/>
  </w:num>
  <w:num w:numId="29">
    <w:abstractNumId w:val="35"/>
  </w:num>
  <w:num w:numId="30">
    <w:abstractNumId w:val="31"/>
  </w:num>
  <w:num w:numId="31">
    <w:abstractNumId w:val="22"/>
  </w:num>
  <w:num w:numId="32">
    <w:abstractNumId w:val="43"/>
  </w:num>
  <w:num w:numId="33">
    <w:abstractNumId w:val="17"/>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10"/>
    <w:lvlOverride w:ilvl="0">
      <w:lvl w:ilvl="0">
        <w:numFmt w:val="bullet"/>
        <w:lvlText w:val="•"/>
        <w:legacy w:legacy="1" w:legacySpace="0" w:legacyIndent="0"/>
        <w:lvlJc w:val="left"/>
        <w:rPr>
          <w:rFonts w:ascii="Arial" w:hAnsi="Arial" w:hint="default"/>
          <w:sz w:val="16"/>
        </w:rPr>
      </w:lvl>
    </w:lvlOverride>
  </w:num>
  <w:num w:numId="46">
    <w:abstractNumId w:val="43"/>
  </w:num>
  <w:num w:numId="47">
    <w:abstractNumId w:val="43"/>
  </w:num>
  <w:num w:numId="48">
    <w:abstractNumId w:val="43"/>
  </w:num>
  <w:num w:numId="49">
    <w:abstractNumId w:val="37"/>
  </w:num>
  <w:num w:numId="50">
    <w:abstractNumId w:val="40"/>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ørgen Steen Royal Petersen">
    <w15:presenceInfo w15:providerId="AD" w15:userId="S-1-5-21-2100284113-1573851820-878952375-23714"/>
  </w15:person>
  <w15:person w15:author="Hermann.Frank">
    <w15:presenceInfo w15:providerId="None" w15:userId="Hermann.Frank"/>
  </w15:person>
  <w15:person w15:author="Patrick Hailstone">
    <w15:presenceInfo w15:providerId="Windows Live" w15:userId="5375692f6fde3f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e-D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da-DK" w:vendorID="64" w:dllVersion="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007"/>
    <w:rsid w:val="00003AB5"/>
    <w:rsid w:val="0001616D"/>
    <w:rsid w:val="00016839"/>
    <w:rsid w:val="000174F9"/>
    <w:rsid w:val="000249C2"/>
    <w:rsid w:val="000258F6"/>
    <w:rsid w:val="000379A7"/>
    <w:rsid w:val="00040EB8"/>
    <w:rsid w:val="000439A4"/>
    <w:rsid w:val="00044293"/>
    <w:rsid w:val="00046AC1"/>
    <w:rsid w:val="000472F8"/>
    <w:rsid w:val="00047B32"/>
    <w:rsid w:val="00053377"/>
    <w:rsid w:val="0005449E"/>
    <w:rsid w:val="00057699"/>
    <w:rsid w:val="00057B6D"/>
    <w:rsid w:val="00061A7B"/>
    <w:rsid w:val="0008654C"/>
    <w:rsid w:val="00086BA4"/>
    <w:rsid w:val="000904ED"/>
    <w:rsid w:val="00091545"/>
    <w:rsid w:val="0009463D"/>
    <w:rsid w:val="00095B7F"/>
    <w:rsid w:val="000A27A8"/>
    <w:rsid w:val="000B2356"/>
    <w:rsid w:val="000C711B"/>
    <w:rsid w:val="000C7B9B"/>
    <w:rsid w:val="000D1BDF"/>
    <w:rsid w:val="000D2431"/>
    <w:rsid w:val="000E3954"/>
    <w:rsid w:val="000E3E52"/>
    <w:rsid w:val="000F0F9F"/>
    <w:rsid w:val="000F3F43"/>
    <w:rsid w:val="000F58ED"/>
    <w:rsid w:val="000F6355"/>
    <w:rsid w:val="00110865"/>
    <w:rsid w:val="00113D5B"/>
    <w:rsid w:val="00113F8F"/>
    <w:rsid w:val="00120C28"/>
    <w:rsid w:val="00122EBD"/>
    <w:rsid w:val="00126671"/>
    <w:rsid w:val="00132ACF"/>
    <w:rsid w:val="001349DB"/>
    <w:rsid w:val="00135AEB"/>
    <w:rsid w:val="00136E58"/>
    <w:rsid w:val="00150254"/>
    <w:rsid w:val="00153A13"/>
    <w:rsid w:val="001547F9"/>
    <w:rsid w:val="001607D8"/>
    <w:rsid w:val="00160ECB"/>
    <w:rsid w:val="00161325"/>
    <w:rsid w:val="0017187B"/>
    <w:rsid w:val="00172D16"/>
    <w:rsid w:val="00177078"/>
    <w:rsid w:val="00182E46"/>
    <w:rsid w:val="001843B2"/>
    <w:rsid w:val="00184427"/>
    <w:rsid w:val="00184C2E"/>
    <w:rsid w:val="001875B1"/>
    <w:rsid w:val="00192C66"/>
    <w:rsid w:val="001B18B8"/>
    <w:rsid w:val="001B2A35"/>
    <w:rsid w:val="001B339A"/>
    <w:rsid w:val="001C650B"/>
    <w:rsid w:val="001C72B5"/>
    <w:rsid w:val="001D2E7A"/>
    <w:rsid w:val="001D3992"/>
    <w:rsid w:val="001D4A3E"/>
    <w:rsid w:val="001E36DC"/>
    <w:rsid w:val="001E416D"/>
    <w:rsid w:val="001F4EF8"/>
    <w:rsid w:val="001F5AB1"/>
    <w:rsid w:val="00201337"/>
    <w:rsid w:val="002022EA"/>
    <w:rsid w:val="002044E9"/>
    <w:rsid w:val="00205B17"/>
    <w:rsid w:val="00205D9B"/>
    <w:rsid w:val="002204DA"/>
    <w:rsid w:val="00222D4C"/>
    <w:rsid w:val="0022371A"/>
    <w:rsid w:val="00224CDC"/>
    <w:rsid w:val="00227028"/>
    <w:rsid w:val="00237785"/>
    <w:rsid w:val="0024175F"/>
    <w:rsid w:val="00251FB9"/>
    <w:rsid w:val="002520AD"/>
    <w:rsid w:val="0025455F"/>
    <w:rsid w:val="0025660A"/>
    <w:rsid w:val="00257DF8"/>
    <w:rsid w:val="00257E4A"/>
    <w:rsid w:val="0026038D"/>
    <w:rsid w:val="0027175D"/>
    <w:rsid w:val="0027442E"/>
    <w:rsid w:val="0028314D"/>
    <w:rsid w:val="00284880"/>
    <w:rsid w:val="002875B8"/>
    <w:rsid w:val="0029793F"/>
    <w:rsid w:val="002A1C42"/>
    <w:rsid w:val="002A617C"/>
    <w:rsid w:val="002A71CF"/>
    <w:rsid w:val="002B3863"/>
    <w:rsid w:val="002B3E9D"/>
    <w:rsid w:val="002C0D00"/>
    <w:rsid w:val="002C77F4"/>
    <w:rsid w:val="002D0869"/>
    <w:rsid w:val="002D78FE"/>
    <w:rsid w:val="002D7F3B"/>
    <w:rsid w:val="002E4993"/>
    <w:rsid w:val="002E5BAC"/>
    <w:rsid w:val="002E7635"/>
    <w:rsid w:val="002F265A"/>
    <w:rsid w:val="002F2A52"/>
    <w:rsid w:val="0030413F"/>
    <w:rsid w:val="00305EFE"/>
    <w:rsid w:val="00313B4B"/>
    <w:rsid w:val="00313D85"/>
    <w:rsid w:val="00315CE3"/>
    <w:rsid w:val="0031629B"/>
    <w:rsid w:val="003251FE"/>
    <w:rsid w:val="003274DB"/>
    <w:rsid w:val="00327FBF"/>
    <w:rsid w:val="00330123"/>
    <w:rsid w:val="00332A7B"/>
    <w:rsid w:val="003343E0"/>
    <w:rsid w:val="00335E40"/>
    <w:rsid w:val="003360A8"/>
    <w:rsid w:val="00343F09"/>
    <w:rsid w:val="00344408"/>
    <w:rsid w:val="00345E37"/>
    <w:rsid w:val="00347F3E"/>
    <w:rsid w:val="00354A34"/>
    <w:rsid w:val="003621C3"/>
    <w:rsid w:val="0036382D"/>
    <w:rsid w:val="00380350"/>
    <w:rsid w:val="00380B4E"/>
    <w:rsid w:val="003816E4"/>
    <w:rsid w:val="00384075"/>
    <w:rsid w:val="0039131E"/>
    <w:rsid w:val="003A04A6"/>
    <w:rsid w:val="003A1A56"/>
    <w:rsid w:val="003A20F2"/>
    <w:rsid w:val="003A7759"/>
    <w:rsid w:val="003A7F6E"/>
    <w:rsid w:val="003B03EA"/>
    <w:rsid w:val="003C2CCE"/>
    <w:rsid w:val="003C5EF4"/>
    <w:rsid w:val="003C78D0"/>
    <w:rsid w:val="003C7C34"/>
    <w:rsid w:val="003D0F37"/>
    <w:rsid w:val="003D4A48"/>
    <w:rsid w:val="003D5150"/>
    <w:rsid w:val="003E6001"/>
    <w:rsid w:val="003F1901"/>
    <w:rsid w:val="003F1C3A"/>
    <w:rsid w:val="003F1D86"/>
    <w:rsid w:val="003F2F05"/>
    <w:rsid w:val="00400B57"/>
    <w:rsid w:val="0040608B"/>
    <w:rsid w:val="0041086B"/>
    <w:rsid w:val="00414698"/>
    <w:rsid w:val="004175AD"/>
    <w:rsid w:val="0042565E"/>
    <w:rsid w:val="00432C05"/>
    <w:rsid w:val="00440379"/>
    <w:rsid w:val="00441393"/>
    <w:rsid w:val="00445427"/>
    <w:rsid w:val="00445E8F"/>
    <w:rsid w:val="00447CF0"/>
    <w:rsid w:val="00456F10"/>
    <w:rsid w:val="00461799"/>
    <w:rsid w:val="00473A35"/>
    <w:rsid w:val="00474746"/>
    <w:rsid w:val="00476942"/>
    <w:rsid w:val="00477D62"/>
    <w:rsid w:val="004842BC"/>
    <w:rsid w:val="004871A2"/>
    <w:rsid w:val="00492A8D"/>
    <w:rsid w:val="004944C8"/>
    <w:rsid w:val="004A0EBF"/>
    <w:rsid w:val="004A32AD"/>
    <w:rsid w:val="004A4EC4"/>
    <w:rsid w:val="004B494F"/>
    <w:rsid w:val="004C012D"/>
    <w:rsid w:val="004C0E4B"/>
    <w:rsid w:val="004D6D3F"/>
    <w:rsid w:val="004E0BBB"/>
    <w:rsid w:val="004E1D57"/>
    <w:rsid w:val="004E2F16"/>
    <w:rsid w:val="004F292A"/>
    <w:rsid w:val="004F5930"/>
    <w:rsid w:val="004F6196"/>
    <w:rsid w:val="00503044"/>
    <w:rsid w:val="00510AD9"/>
    <w:rsid w:val="00517E6C"/>
    <w:rsid w:val="00523666"/>
    <w:rsid w:val="00525922"/>
    <w:rsid w:val="00526234"/>
    <w:rsid w:val="00534498"/>
    <w:rsid w:val="00534F34"/>
    <w:rsid w:val="0053692E"/>
    <w:rsid w:val="005378A6"/>
    <w:rsid w:val="00547837"/>
    <w:rsid w:val="00552EA6"/>
    <w:rsid w:val="00557337"/>
    <w:rsid w:val="00557434"/>
    <w:rsid w:val="00565198"/>
    <w:rsid w:val="00576D38"/>
    <w:rsid w:val="00577542"/>
    <w:rsid w:val="005805D2"/>
    <w:rsid w:val="00580F78"/>
    <w:rsid w:val="00595415"/>
    <w:rsid w:val="00597652"/>
    <w:rsid w:val="005A0703"/>
    <w:rsid w:val="005A07D0"/>
    <w:rsid w:val="005A080B"/>
    <w:rsid w:val="005B12A5"/>
    <w:rsid w:val="005B1DDB"/>
    <w:rsid w:val="005C161A"/>
    <w:rsid w:val="005C1BCB"/>
    <w:rsid w:val="005C2312"/>
    <w:rsid w:val="005C4735"/>
    <w:rsid w:val="005C5C63"/>
    <w:rsid w:val="005D03E9"/>
    <w:rsid w:val="005D304B"/>
    <w:rsid w:val="005D3AF4"/>
    <w:rsid w:val="005D477A"/>
    <w:rsid w:val="005D6E5D"/>
    <w:rsid w:val="005E3989"/>
    <w:rsid w:val="005E4659"/>
    <w:rsid w:val="005E54BA"/>
    <w:rsid w:val="005E657A"/>
    <w:rsid w:val="005E6B4B"/>
    <w:rsid w:val="005F1386"/>
    <w:rsid w:val="005F1612"/>
    <w:rsid w:val="005F17C2"/>
    <w:rsid w:val="005F6AC8"/>
    <w:rsid w:val="00600C2B"/>
    <w:rsid w:val="00601C30"/>
    <w:rsid w:val="0060282A"/>
    <w:rsid w:val="006127AC"/>
    <w:rsid w:val="006218E8"/>
    <w:rsid w:val="00622698"/>
    <w:rsid w:val="00634A78"/>
    <w:rsid w:val="00636B58"/>
    <w:rsid w:val="00642025"/>
    <w:rsid w:val="00646E87"/>
    <w:rsid w:val="0065107F"/>
    <w:rsid w:val="006513B8"/>
    <w:rsid w:val="00661445"/>
    <w:rsid w:val="00661946"/>
    <w:rsid w:val="00666061"/>
    <w:rsid w:val="00667424"/>
    <w:rsid w:val="006676F8"/>
    <w:rsid w:val="00667792"/>
    <w:rsid w:val="00671216"/>
    <w:rsid w:val="0067154B"/>
    <w:rsid w:val="00671677"/>
    <w:rsid w:val="006744D8"/>
    <w:rsid w:val="006750F2"/>
    <w:rsid w:val="006752D6"/>
    <w:rsid w:val="00675E02"/>
    <w:rsid w:val="006802D8"/>
    <w:rsid w:val="00683260"/>
    <w:rsid w:val="0068553C"/>
    <w:rsid w:val="00685F34"/>
    <w:rsid w:val="0069183C"/>
    <w:rsid w:val="00695656"/>
    <w:rsid w:val="006975A8"/>
    <w:rsid w:val="006A1012"/>
    <w:rsid w:val="006A5C70"/>
    <w:rsid w:val="006C1376"/>
    <w:rsid w:val="006C48F9"/>
    <w:rsid w:val="006E0E7D"/>
    <w:rsid w:val="006E10BF"/>
    <w:rsid w:val="006F1C14"/>
    <w:rsid w:val="006F5D1D"/>
    <w:rsid w:val="006F6A16"/>
    <w:rsid w:val="006F6C7C"/>
    <w:rsid w:val="007003F8"/>
    <w:rsid w:val="00703A6A"/>
    <w:rsid w:val="0071249D"/>
    <w:rsid w:val="00722236"/>
    <w:rsid w:val="00725CCA"/>
    <w:rsid w:val="0072737A"/>
    <w:rsid w:val="007311E7"/>
    <w:rsid w:val="00731DEE"/>
    <w:rsid w:val="00734BC6"/>
    <w:rsid w:val="007427B2"/>
    <w:rsid w:val="007453E0"/>
    <w:rsid w:val="007541D3"/>
    <w:rsid w:val="00756ACD"/>
    <w:rsid w:val="007577D7"/>
    <w:rsid w:val="00762E26"/>
    <w:rsid w:val="0076781A"/>
    <w:rsid w:val="007715E8"/>
    <w:rsid w:val="00774007"/>
    <w:rsid w:val="00776004"/>
    <w:rsid w:val="00776842"/>
    <w:rsid w:val="0078486B"/>
    <w:rsid w:val="00785A39"/>
    <w:rsid w:val="00787D8A"/>
    <w:rsid w:val="00790277"/>
    <w:rsid w:val="00790C5D"/>
    <w:rsid w:val="00790F64"/>
    <w:rsid w:val="00791EBC"/>
    <w:rsid w:val="00793577"/>
    <w:rsid w:val="00795637"/>
    <w:rsid w:val="00797EF8"/>
    <w:rsid w:val="007A446A"/>
    <w:rsid w:val="007A53A6"/>
    <w:rsid w:val="007A6159"/>
    <w:rsid w:val="007B0576"/>
    <w:rsid w:val="007B1DDB"/>
    <w:rsid w:val="007B27E9"/>
    <w:rsid w:val="007B2C5B"/>
    <w:rsid w:val="007B2D11"/>
    <w:rsid w:val="007B6700"/>
    <w:rsid w:val="007B6A93"/>
    <w:rsid w:val="007B7BEC"/>
    <w:rsid w:val="007D1805"/>
    <w:rsid w:val="007D2107"/>
    <w:rsid w:val="007D3A42"/>
    <w:rsid w:val="007D5895"/>
    <w:rsid w:val="007D77AB"/>
    <w:rsid w:val="007E28D0"/>
    <w:rsid w:val="007E30DF"/>
    <w:rsid w:val="007E3FC2"/>
    <w:rsid w:val="007F173F"/>
    <w:rsid w:val="007F7544"/>
    <w:rsid w:val="00800995"/>
    <w:rsid w:val="008031DB"/>
    <w:rsid w:val="008064F1"/>
    <w:rsid w:val="00810AC7"/>
    <w:rsid w:val="0081364B"/>
    <w:rsid w:val="00816F79"/>
    <w:rsid w:val="008172F8"/>
    <w:rsid w:val="008326B2"/>
    <w:rsid w:val="00837DBD"/>
    <w:rsid w:val="00846831"/>
    <w:rsid w:val="00851F87"/>
    <w:rsid w:val="008522B5"/>
    <w:rsid w:val="00865532"/>
    <w:rsid w:val="00866F13"/>
    <w:rsid w:val="00867686"/>
    <w:rsid w:val="008737D3"/>
    <w:rsid w:val="008747E0"/>
    <w:rsid w:val="00875F50"/>
    <w:rsid w:val="00876841"/>
    <w:rsid w:val="00881346"/>
    <w:rsid w:val="00882B3C"/>
    <w:rsid w:val="008875CC"/>
    <w:rsid w:val="0088783D"/>
    <w:rsid w:val="0089476E"/>
    <w:rsid w:val="008972C3"/>
    <w:rsid w:val="008A28D9"/>
    <w:rsid w:val="008A30BA"/>
    <w:rsid w:val="008C33B5"/>
    <w:rsid w:val="008C3A72"/>
    <w:rsid w:val="008C5F7E"/>
    <w:rsid w:val="008C6969"/>
    <w:rsid w:val="008D29F3"/>
    <w:rsid w:val="008D65FA"/>
    <w:rsid w:val="008D7347"/>
    <w:rsid w:val="008E1F69"/>
    <w:rsid w:val="008E56AD"/>
    <w:rsid w:val="008E76B1"/>
    <w:rsid w:val="008F29F8"/>
    <w:rsid w:val="008F38BB"/>
    <w:rsid w:val="008F57D8"/>
    <w:rsid w:val="008F7B3A"/>
    <w:rsid w:val="00900863"/>
    <w:rsid w:val="00902834"/>
    <w:rsid w:val="009115DD"/>
    <w:rsid w:val="00912C51"/>
    <w:rsid w:val="00914330"/>
    <w:rsid w:val="00914E26"/>
    <w:rsid w:val="0091590F"/>
    <w:rsid w:val="00921839"/>
    <w:rsid w:val="00923B4D"/>
    <w:rsid w:val="00924B2B"/>
    <w:rsid w:val="0092540C"/>
    <w:rsid w:val="00925E0F"/>
    <w:rsid w:val="00931A57"/>
    <w:rsid w:val="009332D4"/>
    <w:rsid w:val="0093492E"/>
    <w:rsid w:val="00935E1E"/>
    <w:rsid w:val="009414E6"/>
    <w:rsid w:val="0095450F"/>
    <w:rsid w:val="00956901"/>
    <w:rsid w:val="00962EC1"/>
    <w:rsid w:val="00971591"/>
    <w:rsid w:val="009728F9"/>
    <w:rsid w:val="00974564"/>
    <w:rsid w:val="00974E99"/>
    <w:rsid w:val="009764FA"/>
    <w:rsid w:val="00980192"/>
    <w:rsid w:val="00982A22"/>
    <w:rsid w:val="009914E2"/>
    <w:rsid w:val="00994D97"/>
    <w:rsid w:val="009A07B7"/>
    <w:rsid w:val="009B1545"/>
    <w:rsid w:val="009B3B1D"/>
    <w:rsid w:val="009B5023"/>
    <w:rsid w:val="009B543F"/>
    <w:rsid w:val="009B785E"/>
    <w:rsid w:val="009B7891"/>
    <w:rsid w:val="009C26F8"/>
    <w:rsid w:val="009C609E"/>
    <w:rsid w:val="009D25B8"/>
    <w:rsid w:val="009D26AB"/>
    <w:rsid w:val="009D73BA"/>
    <w:rsid w:val="009E16EC"/>
    <w:rsid w:val="009E433C"/>
    <w:rsid w:val="009E4A4D"/>
    <w:rsid w:val="009E6578"/>
    <w:rsid w:val="009F081F"/>
    <w:rsid w:val="009F15B1"/>
    <w:rsid w:val="009F6CEA"/>
    <w:rsid w:val="00A06A3D"/>
    <w:rsid w:val="00A10EBA"/>
    <w:rsid w:val="00A11A61"/>
    <w:rsid w:val="00A13E56"/>
    <w:rsid w:val="00A14644"/>
    <w:rsid w:val="00A147E2"/>
    <w:rsid w:val="00A227BF"/>
    <w:rsid w:val="00A24838"/>
    <w:rsid w:val="00A2743E"/>
    <w:rsid w:val="00A30C33"/>
    <w:rsid w:val="00A355F8"/>
    <w:rsid w:val="00A4308C"/>
    <w:rsid w:val="00A44836"/>
    <w:rsid w:val="00A51E22"/>
    <w:rsid w:val="00A524B5"/>
    <w:rsid w:val="00A549B3"/>
    <w:rsid w:val="00A56184"/>
    <w:rsid w:val="00A67954"/>
    <w:rsid w:val="00A70A6E"/>
    <w:rsid w:val="00A72ED7"/>
    <w:rsid w:val="00A748A1"/>
    <w:rsid w:val="00A8083F"/>
    <w:rsid w:val="00A90D86"/>
    <w:rsid w:val="00A91DBA"/>
    <w:rsid w:val="00A97900"/>
    <w:rsid w:val="00AA1D7A"/>
    <w:rsid w:val="00AA3E01"/>
    <w:rsid w:val="00AB0BFA"/>
    <w:rsid w:val="00AB4A37"/>
    <w:rsid w:val="00AB5AA1"/>
    <w:rsid w:val="00AB76B7"/>
    <w:rsid w:val="00AC33A2"/>
    <w:rsid w:val="00AD38F7"/>
    <w:rsid w:val="00AE14B6"/>
    <w:rsid w:val="00AE65F1"/>
    <w:rsid w:val="00AE6BB4"/>
    <w:rsid w:val="00AE74AD"/>
    <w:rsid w:val="00AF159C"/>
    <w:rsid w:val="00AF6005"/>
    <w:rsid w:val="00B01873"/>
    <w:rsid w:val="00B036AF"/>
    <w:rsid w:val="00B074AB"/>
    <w:rsid w:val="00B07717"/>
    <w:rsid w:val="00B17253"/>
    <w:rsid w:val="00B17D23"/>
    <w:rsid w:val="00B24C89"/>
    <w:rsid w:val="00B2583D"/>
    <w:rsid w:val="00B31A41"/>
    <w:rsid w:val="00B3287F"/>
    <w:rsid w:val="00B32CAD"/>
    <w:rsid w:val="00B3400D"/>
    <w:rsid w:val="00B37882"/>
    <w:rsid w:val="00B40199"/>
    <w:rsid w:val="00B502FF"/>
    <w:rsid w:val="00B528D3"/>
    <w:rsid w:val="00B61C1E"/>
    <w:rsid w:val="00B643DF"/>
    <w:rsid w:val="00B65300"/>
    <w:rsid w:val="00B67422"/>
    <w:rsid w:val="00B70BD4"/>
    <w:rsid w:val="00B712CA"/>
    <w:rsid w:val="00B73463"/>
    <w:rsid w:val="00B83289"/>
    <w:rsid w:val="00B90123"/>
    <w:rsid w:val="00B9016D"/>
    <w:rsid w:val="00B90308"/>
    <w:rsid w:val="00B913BB"/>
    <w:rsid w:val="00B96856"/>
    <w:rsid w:val="00BA0F98"/>
    <w:rsid w:val="00BA1517"/>
    <w:rsid w:val="00BA4E39"/>
    <w:rsid w:val="00BA5754"/>
    <w:rsid w:val="00BA67FD"/>
    <w:rsid w:val="00BA7C48"/>
    <w:rsid w:val="00BC251F"/>
    <w:rsid w:val="00BC27F6"/>
    <w:rsid w:val="00BC39F4"/>
    <w:rsid w:val="00BD1587"/>
    <w:rsid w:val="00BD4564"/>
    <w:rsid w:val="00BD6A20"/>
    <w:rsid w:val="00BD7EE1"/>
    <w:rsid w:val="00BE1EEC"/>
    <w:rsid w:val="00BE5568"/>
    <w:rsid w:val="00BE5764"/>
    <w:rsid w:val="00BE7295"/>
    <w:rsid w:val="00BF1358"/>
    <w:rsid w:val="00C0106D"/>
    <w:rsid w:val="00C01F84"/>
    <w:rsid w:val="00C056CE"/>
    <w:rsid w:val="00C133BE"/>
    <w:rsid w:val="00C152A8"/>
    <w:rsid w:val="00C17621"/>
    <w:rsid w:val="00C222B4"/>
    <w:rsid w:val="00C2578D"/>
    <w:rsid w:val="00C262E4"/>
    <w:rsid w:val="00C33E20"/>
    <w:rsid w:val="00C3407F"/>
    <w:rsid w:val="00C35CF6"/>
    <w:rsid w:val="00C3725B"/>
    <w:rsid w:val="00C522BE"/>
    <w:rsid w:val="00C533EC"/>
    <w:rsid w:val="00C5470E"/>
    <w:rsid w:val="00C55EFB"/>
    <w:rsid w:val="00C56585"/>
    <w:rsid w:val="00C56B3F"/>
    <w:rsid w:val="00C6211D"/>
    <w:rsid w:val="00C65492"/>
    <w:rsid w:val="00C6679C"/>
    <w:rsid w:val="00C716E5"/>
    <w:rsid w:val="00C7279A"/>
    <w:rsid w:val="00C766B7"/>
    <w:rsid w:val="00C771A7"/>
    <w:rsid w:val="00C773D9"/>
    <w:rsid w:val="00C80307"/>
    <w:rsid w:val="00C80ACE"/>
    <w:rsid w:val="00C81162"/>
    <w:rsid w:val="00C83258"/>
    <w:rsid w:val="00C83666"/>
    <w:rsid w:val="00C870B5"/>
    <w:rsid w:val="00C87BBE"/>
    <w:rsid w:val="00C907DF"/>
    <w:rsid w:val="00C91630"/>
    <w:rsid w:val="00C9558A"/>
    <w:rsid w:val="00C966EB"/>
    <w:rsid w:val="00CA04B1"/>
    <w:rsid w:val="00CA2DFC"/>
    <w:rsid w:val="00CA4EC9"/>
    <w:rsid w:val="00CB03D4"/>
    <w:rsid w:val="00CB0617"/>
    <w:rsid w:val="00CB08B6"/>
    <w:rsid w:val="00CB137B"/>
    <w:rsid w:val="00CB7460"/>
    <w:rsid w:val="00CB7FC4"/>
    <w:rsid w:val="00CC35EF"/>
    <w:rsid w:val="00CC5048"/>
    <w:rsid w:val="00CC6246"/>
    <w:rsid w:val="00CE5860"/>
    <w:rsid w:val="00CE5E46"/>
    <w:rsid w:val="00CF3BD9"/>
    <w:rsid w:val="00CF49CC"/>
    <w:rsid w:val="00CF54C2"/>
    <w:rsid w:val="00D04E53"/>
    <w:rsid w:val="00D04F0B"/>
    <w:rsid w:val="00D1463A"/>
    <w:rsid w:val="00D16644"/>
    <w:rsid w:val="00D24632"/>
    <w:rsid w:val="00D252C9"/>
    <w:rsid w:val="00D32DDF"/>
    <w:rsid w:val="00D34BED"/>
    <w:rsid w:val="00D3650E"/>
    <w:rsid w:val="00D3700C"/>
    <w:rsid w:val="00D41D86"/>
    <w:rsid w:val="00D4573B"/>
    <w:rsid w:val="00D507EF"/>
    <w:rsid w:val="00D562AD"/>
    <w:rsid w:val="00D638E0"/>
    <w:rsid w:val="00D653B1"/>
    <w:rsid w:val="00D66136"/>
    <w:rsid w:val="00D6615B"/>
    <w:rsid w:val="00D73E78"/>
    <w:rsid w:val="00D74AE1"/>
    <w:rsid w:val="00D75D42"/>
    <w:rsid w:val="00D768F1"/>
    <w:rsid w:val="00D80509"/>
    <w:rsid w:val="00D80B20"/>
    <w:rsid w:val="00D82753"/>
    <w:rsid w:val="00D865A8"/>
    <w:rsid w:val="00D9012A"/>
    <w:rsid w:val="00D92C2D"/>
    <w:rsid w:val="00D9361E"/>
    <w:rsid w:val="00D94F38"/>
    <w:rsid w:val="00DA17CD"/>
    <w:rsid w:val="00DA255C"/>
    <w:rsid w:val="00DA5DE6"/>
    <w:rsid w:val="00DB25B3"/>
    <w:rsid w:val="00DB6045"/>
    <w:rsid w:val="00DD60F2"/>
    <w:rsid w:val="00DE0893"/>
    <w:rsid w:val="00DE2814"/>
    <w:rsid w:val="00DE6796"/>
    <w:rsid w:val="00DF41B2"/>
    <w:rsid w:val="00E0075C"/>
    <w:rsid w:val="00E01166"/>
    <w:rsid w:val="00E01272"/>
    <w:rsid w:val="00E015AE"/>
    <w:rsid w:val="00E03067"/>
    <w:rsid w:val="00E03846"/>
    <w:rsid w:val="00E069B6"/>
    <w:rsid w:val="00E10491"/>
    <w:rsid w:val="00E16EB4"/>
    <w:rsid w:val="00E20A7D"/>
    <w:rsid w:val="00E21A27"/>
    <w:rsid w:val="00E27A2F"/>
    <w:rsid w:val="00E32608"/>
    <w:rsid w:val="00E35F8C"/>
    <w:rsid w:val="00E42A94"/>
    <w:rsid w:val="00E44826"/>
    <w:rsid w:val="00E451BA"/>
    <w:rsid w:val="00E458BF"/>
    <w:rsid w:val="00E54BFB"/>
    <w:rsid w:val="00E54CD7"/>
    <w:rsid w:val="00E63AFB"/>
    <w:rsid w:val="00E656EB"/>
    <w:rsid w:val="00E706E7"/>
    <w:rsid w:val="00E818AD"/>
    <w:rsid w:val="00E84229"/>
    <w:rsid w:val="00E84965"/>
    <w:rsid w:val="00E90E4E"/>
    <w:rsid w:val="00E9391E"/>
    <w:rsid w:val="00EA1052"/>
    <w:rsid w:val="00EA218F"/>
    <w:rsid w:val="00EA4F29"/>
    <w:rsid w:val="00EA5B27"/>
    <w:rsid w:val="00EA5F83"/>
    <w:rsid w:val="00EA6F9D"/>
    <w:rsid w:val="00EA7942"/>
    <w:rsid w:val="00EB6F3C"/>
    <w:rsid w:val="00EC1E2C"/>
    <w:rsid w:val="00EC2B9A"/>
    <w:rsid w:val="00EC3723"/>
    <w:rsid w:val="00EC568A"/>
    <w:rsid w:val="00EC7C87"/>
    <w:rsid w:val="00ED030E"/>
    <w:rsid w:val="00ED259B"/>
    <w:rsid w:val="00ED2A8D"/>
    <w:rsid w:val="00ED4450"/>
    <w:rsid w:val="00ED5AAA"/>
    <w:rsid w:val="00EE54CB"/>
    <w:rsid w:val="00EE6424"/>
    <w:rsid w:val="00EF0B2A"/>
    <w:rsid w:val="00EF1C54"/>
    <w:rsid w:val="00EF404B"/>
    <w:rsid w:val="00F00376"/>
    <w:rsid w:val="00F01F0C"/>
    <w:rsid w:val="00F02A5A"/>
    <w:rsid w:val="00F10EB6"/>
    <w:rsid w:val="00F11368"/>
    <w:rsid w:val="00F11764"/>
    <w:rsid w:val="00F157E2"/>
    <w:rsid w:val="00F23EA7"/>
    <w:rsid w:val="00F259E2"/>
    <w:rsid w:val="00F41AAF"/>
    <w:rsid w:val="00F41F0B"/>
    <w:rsid w:val="00F527AC"/>
    <w:rsid w:val="00F5503F"/>
    <w:rsid w:val="00F55665"/>
    <w:rsid w:val="00F56C75"/>
    <w:rsid w:val="00F56F76"/>
    <w:rsid w:val="00F61D83"/>
    <w:rsid w:val="00F65DD1"/>
    <w:rsid w:val="00F67D4E"/>
    <w:rsid w:val="00F707B3"/>
    <w:rsid w:val="00F71135"/>
    <w:rsid w:val="00F74309"/>
    <w:rsid w:val="00F7793E"/>
    <w:rsid w:val="00F82C35"/>
    <w:rsid w:val="00F90461"/>
    <w:rsid w:val="00FA370D"/>
    <w:rsid w:val="00FA4A6F"/>
    <w:rsid w:val="00FA66F1"/>
    <w:rsid w:val="00FB3817"/>
    <w:rsid w:val="00FC06AF"/>
    <w:rsid w:val="00FC378B"/>
    <w:rsid w:val="00FC3977"/>
    <w:rsid w:val="00FC54D7"/>
    <w:rsid w:val="00FD2566"/>
    <w:rsid w:val="00FD2F16"/>
    <w:rsid w:val="00FD6065"/>
    <w:rsid w:val="00FE1497"/>
    <w:rsid w:val="00FE1C3D"/>
    <w:rsid w:val="00FE1D34"/>
    <w:rsid w:val="00FE244F"/>
    <w:rsid w:val="00FE2A6F"/>
    <w:rsid w:val="00FF10B2"/>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A99B1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Overskrift1">
    <w:name w:val="heading 1"/>
    <w:basedOn w:val="Normal"/>
    <w:next w:val="Heading1separatationline"/>
    <w:link w:val="Overskrift1Tegn"/>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Overskrift6">
    <w:name w:val="heading 6"/>
    <w:basedOn w:val="Normal"/>
    <w:next w:val="Normal"/>
    <w:link w:val="Overskrift6Tegn"/>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link w:val="SidehovedTegn"/>
    <w:rsid w:val="00380350"/>
    <w:pPr>
      <w:spacing w:after="0" w:line="240" w:lineRule="exact"/>
    </w:pPr>
    <w:rPr>
      <w:sz w:val="20"/>
      <w:lang w:val="en-GB"/>
    </w:rPr>
  </w:style>
  <w:style w:type="character" w:customStyle="1" w:styleId="SidehovedTegn">
    <w:name w:val="Sidehoved Tegn"/>
    <w:basedOn w:val="Standardskrifttypeiafsnit"/>
    <w:link w:val="Sidehoved"/>
    <w:rsid w:val="00380350"/>
    <w:rPr>
      <w:sz w:val="20"/>
      <w:lang w:val="en-GB"/>
    </w:rPr>
  </w:style>
  <w:style w:type="paragraph" w:styleId="Sidefod">
    <w:name w:val="footer"/>
    <w:link w:val="SidefodTegn"/>
    <w:rsid w:val="00CF49CC"/>
    <w:pPr>
      <w:spacing w:after="0" w:line="240" w:lineRule="exact"/>
    </w:pPr>
    <w:rPr>
      <w:sz w:val="20"/>
      <w:lang w:val="en-GB"/>
    </w:rPr>
  </w:style>
  <w:style w:type="character" w:customStyle="1" w:styleId="SidefodTegn">
    <w:name w:val="Sidefod Tegn"/>
    <w:basedOn w:val="Standardskrifttypeiafsnit"/>
    <w:link w:val="Sidefod"/>
    <w:rsid w:val="00CF49CC"/>
    <w:rPr>
      <w:sz w:val="20"/>
      <w:lang w:val="en-GB"/>
    </w:rPr>
  </w:style>
  <w:style w:type="paragraph" w:styleId="Markeringsbobletekst">
    <w:name w:val="Balloon Text"/>
    <w:basedOn w:val="Normal"/>
    <w:link w:val="MarkeringsbobletekstTegn"/>
    <w:rsid w:val="00EB6F3C"/>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EB6F3C"/>
    <w:rPr>
      <w:rFonts w:ascii="Tahoma" w:hAnsi="Tahoma" w:cs="Tahoma"/>
      <w:sz w:val="16"/>
      <w:szCs w:val="16"/>
      <w:lang w:val="en-US"/>
    </w:rPr>
  </w:style>
  <w:style w:type="table" w:styleId="Tabel-Gitter">
    <w:name w:val="Table Grid"/>
    <w:basedOn w:val="Tabel-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Overskrift1Tegn">
    <w:name w:val="Overskrift 1 Tegn"/>
    <w:basedOn w:val="Standardskrifttypeiafsnit"/>
    <w:link w:val="Overskrift1"/>
    <w:rsid w:val="006E10BF"/>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typeiafsnit"/>
    <w:link w:val="Overskrift2"/>
    <w:rsid w:val="006802D8"/>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typeiafsnit"/>
    <w:link w:val="Overskrift3"/>
    <w:rsid w:val="006E10BF"/>
    <w:rPr>
      <w:rFonts w:asciiTheme="majorHAnsi" w:eastAsiaTheme="majorEastAsia" w:hAnsiTheme="majorHAnsi" w:cstheme="majorBidi"/>
      <w:b/>
      <w:bCs/>
      <w:smallCaps/>
      <w:color w:val="407EC9"/>
      <w:lang w:val="en-GB"/>
    </w:rPr>
  </w:style>
  <w:style w:type="paragraph" w:styleId="Liste">
    <w:name w:val="List"/>
    <w:basedOn w:val="Normal"/>
    <w:uiPriority w:val="99"/>
    <w:unhideWhenUsed/>
    <w:rsid w:val="00CC6246"/>
    <w:pPr>
      <w:ind w:left="360" w:hanging="360"/>
      <w:contextualSpacing/>
    </w:pPr>
    <w:rPr>
      <w:sz w:val="22"/>
    </w:rPr>
  </w:style>
  <w:style w:type="character" w:customStyle="1" w:styleId="Overskrift4Tegn">
    <w:name w:val="Overskrift 4 Tegn"/>
    <w:basedOn w:val="Standardskrifttypeiafsnit"/>
    <w:link w:val="Overskrift4"/>
    <w:rsid w:val="006E10BF"/>
    <w:rPr>
      <w:rFonts w:asciiTheme="majorHAnsi" w:eastAsiaTheme="majorEastAsia" w:hAnsiTheme="majorHAnsi" w:cstheme="majorBidi"/>
      <w:b/>
      <w:bCs/>
      <w:iCs/>
      <w:color w:val="407EC9"/>
      <w:lang w:val="en-GB"/>
    </w:rPr>
  </w:style>
  <w:style w:type="character" w:customStyle="1" w:styleId="Overskrift5Tegn">
    <w:name w:val="Overskrift 5 Tegn"/>
    <w:basedOn w:val="Standardskrifttypeiafsnit"/>
    <w:link w:val="Overskrift5"/>
    <w:rsid w:val="00756ACD"/>
    <w:rPr>
      <w:rFonts w:asciiTheme="majorHAnsi" w:eastAsiaTheme="majorEastAsia" w:hAnsiTheme="majorHAnsi" w:cstheme="majorBidi"/>
      <w:b/>
      <w:color w:val="407EC9"/>
      <w:sz w:val="20"/>
      <w:lang w:val="en-GB"/>
    </w:rPr>
  </w:style>
  <w:style w:type="character" w:customStyle="1" w:styleId="Overskrift6Tegn">
    <w:name w:val="Overskrift 6 Tegn"/>
    <w:basedOn w:val="Standardskrifttypeiafsnit"/>
    <w:link w:val="Overskrift6"/>
    <w:rsid w:val="00CF49CC"/>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typeiafsnit"/>
    <w:link w:val="Overskrift7"/>
    <w:rsid w:val="00CF49C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typeiafsnit"/>
    <w:link w:val="Overskrift8"/>
    <w:rsid w:val="00CF49C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typeiafsnit"/>
    <w:link w:val="Oversk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efod"/>
    <w:next w:val="Ing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ehoved"/>
    <w:rsid w:val="00441393"/>
    <w:pPr>
      <w:pBdr>
        <w:bottom w:val="single" w:sz="8" w:space="12" w:color="00558C" w:themeColor="accent1"/>
      </w:pBdr>
      <w:spacing w:before="100" w:line="560" w:lineRule="exact"/>
    </w:pPr>
    <w:rPr>
      <w:b/>
      <w:caps/>
      <w:color w:val="009FE3" w:themeColor="accent2"/>
      <w:sz w:val="56"/>
      <w:szCs w:val="56"/>
    </w:rPr>
  </w:style>
  <w:style w:type="paragraph" w:styleId="Indholdsfortegnelse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dholdsfortegnelse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rdskrifttypeiafsnit"/>
    <w:uiPriority w:val="99"/>
    <w:unhideWhenUsed/>
    <w:rsid w:val="00201337"/>
    <w:rPr>
      <w:color w:val="00558C" w:themeColor="accent1"/>
      <w:u w:val="single"/>
    </w:rPr>
  </w:style>
  <w:style w:type="paragraph" w:styleId="Opstilling-talellerbogst3">
    <w:name w:val="List Number 3"/>
    <w:basedOn w:val="Normal"/>
    <w:uiPriority w:val="99"/>
    <w:unhideWhenUsed/>
    <w:rsid w:val="00F90461"/>
    <w:pPr>
      <w:contextualSpacing/>
    </w:pPr>
  </w:style>
  <w:style w:type="paragraph" w:styleId="Listeoverfigurer">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kygge1">
    <w:name w:val="Medium Shading 1"/>
    <w:basedOn w:val="Tabel-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ledtekst">
    <w:name w:val="caption"/>
    <w:basedOn w:val="Normal"/>
    <w:next w:val="Normal"/>
    <w:uiPriority w:val="35"/>
    <w:rsid w:val="008C33B5"/>
    <w:rPr>
      <w:b/>
      <w:bCs/>
      <w:i/>
      <w:color w:val="575756"/>
      <w:sz w:val="22"/>
      <w:u w:val="single"/>
    </w:rPr>
  </w:style>
  <w:style w:type="paragraph" w:styleId="Indholdsfortegnelse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Standardskrifttypeiafsni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rdteks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rdteks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rdtekst"/>
    <w:link w:val="AnnexChar"/>
    <w:qFormat/>
    <w:rsid w:val="006E10BF"/>
    <w:pPr>
      <w:numPr>
        <w:numId w:val="3"/>
      </w:numPr>
      <w:spacing w:after="360"/>
    </w:pPr>
    <w:rPr>
      <w:b/>
      <w:i/>
      <w:caps/>
      <w:color w:val="407EC9"/>
      <w:sz w:val="28"/>
      <w:u w:val="single"/>
    </w:rPr>
  </w:style>
  <w:style w:type="character" w:customStyle="1" w:styleId="AnnexChar">
    <w:name w:val="Annex Char"/>
    <w:basedOn w:val="Standardskrifttypeiafsni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rdtekst">
    <w:name w:val="Body Text"/>
    <w:basedOn w:val="Normal"/>
    <w:link w:val="BrdtekstTegn"/>
    <w:unhideWhenUsed/>
    <w:qFormat/>
    <w:rsid w:val="00380350"/>
    <w:pPr>
      <w:spacing w:after="120"/>
    </w:pPr>
    <w:rPr>
      <w:sz w:val="22"/>
    </w:rPr>
  </w:style>
  <w:style w:type="character" w:customStyle="1" w:styleId="BrdtekstTegn">
    <w:name w:val="Brødtekst Tegn"/>
    <w:basedOn w:val="Standardskrifttypeiafsnit"/>
    <w:link w:val="Brdtekst"/>
    <w:rsid w:val="00380350"/>
    <w:rPr>
      <w:lang w:val="en-GB"/>
    </w:rPr>
  </w:style>
  <w:style w:type="paragraph" w:customStyle="1" w:styleId="AnnexAHead3">
    <w:name w:val="Annex A Head 3"/>
    <w:basedOn w:val="Normal"/>
    <w:next w:val="Brdteks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kst"/>
    <w:rsid w:val="006E10BF"/>
    <w:pPr>
      <w:numPr>
        <w:ilvl w:val="3"/>
        <w:numId w:val="10"/>
      </w:numPr>
      <w:spacing w:before="120" w:after="120" w:line="240" w:lineRule="auto"/>
    </w:pPr>
    <w:rPr>
      <w:rFonts w:eastAsia="Calibri" w:cs="Calibri"/>
      <w:b/>
      <w:color w:val="407EC9"/>
      <w:sz w:val="22"/>
      <w:lang w:eastAsia="en-GB"/>
    </w:rPr>
  </w:style>
  <w:style w:type="character" w:styleId="Kommentarhenvisning">
    <w:name w:val="annotation reference"/>
    <w:basedOn w:val="Standardskrifttypeiafsnit"/>
    <w:unhideWhenUsed/>
    <w:rsid w:val="00380350"/>
    <w:rPr>
      <w:noProof w:val="0"/>
      <w:sz w:val="18"/>
      <w:szCs w:val="18"/>
      <w:lang w:val="en-GB"/>
    </w:rPr>
  </w:style>
  <w:style w:type="paragraph" w:styleId="Kommentartekst">
    <w:name w:val="annotation text"/>
    <w:basedOn w:val="Normal"/>
    <w:link w:val="KommentartekstTegn"/>
    <w:unhideWhenUsed/>
    <w:rsid w:val="00380350"/>
    <w:pPr>
      <w:spacing w:line="240" w:lineRule="auto"/>
    </w:pPr>
    <w:rPr>
      <w:sz w:val="24"/>
      <w:szCs w:val="24"/>
    </w:rPr>
  </w:style>
  <w:style w:type="character" w:customStyle="1" w:styleId="KommentartekstTegn">
    <w:name w:val="Kommentartekst Tegn"/>
    <w:basedOn w:val="Standardskrifttypeiafsnit"/>
    <w:link w:val="Kommentartekst"/>
    <w:rsid w:val="00380350"/>
    <w:rPr>
      <w:sz w:val="24"/>
      <w:szCs w:val="24"/>
      <w:lang w:val="en-GB"/>
    </w:rPr>
  </w:style>
  <w:style w:type="paragraph" w:styleId="Kommentaremne">
    <w:name w:val="annotation subject"/>
    <w:basedOn w:val="Kommentartekst"/>
    <w:next w:val="Kommentartekst"/>
    <w:link w:val="KommentaremneTegn"/>
    <w:unhideWhenUsed/>
    <w:rsid w:val="00B70BD4"/>
    <w:rPr>
      <w:b/>
      <w:bCs/>
      <w:sz w:val="20"/>
      <w:szCs w:val="20"/>
    </w:rPr>
  </w:style>
  <w:style w:type="character" w:customStyle="1" w:styleId="KommentaremneTegn">
    <w:name w:val="Kommentaremne Tegn"/>
    <w:basedOn w:val="KommentartekstTegn"/>
    <w:link w:val="Kommentaremne"/>
    <w:rsid w:val="00B70BD4"/>
    <w:rPr>
      <w:b/>
      <w:bCs/>
      <w:sz w:val="20"/>
      <w:szCs w:val="20"/>
      <w:lang w:val="en-US"/>
    </w:rPr>
  </w:style>
  <w:style w:type="paragraph" w:styleId="Brdtekstindrykning3">
    <w:name w:val="Body Text Indent 3"/>
    <w:basedOn w:val="Normal"/>
    <w:link w:val="Brdtekstindrykning3Tegn"/>
    <w:semiHidden/>
    <w:unhideWhenUsed/>
    <w:rsid w:val="00CF49CC"/>
    <w:pPr>
      <w:spacing w:after="120"/>
      <w:ind w:left="360"/>
    </w:pPr>
    <w:rPr>
      <w:sz w:val="16"/>
      <w:szCs w:val="16"/>
    </w:rPr>
  </w:style>
  <w:style w:type="character" w:customStyle="1" w:styleId="Brdtekstindrykning3Tegn">
    <w:name w:val="Brødtekstindrykning 3 Tegn"/>
    <w:basedOn w:val="Standardskrifttypeiafsnit"/>
    <w:link w:val="Brdtekstindrykning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Billedtekst"/>
    <w:next w:val="Normal"/>
    <w:qFormat/>
    <w:rsid w:val="00837DBD"/>
    <w:pPr>
      <w:numPr>
        <w:numId w:val="33"/>
      </w:numPr>
      <w:spacing w:after="240"/>
    </w:pPr>
  </w:style>
  <w:style w:type="paragraph" w:styleId="Opstilling-talellerbogst">
    <w:name w:val="List Number"/>
    <w:basedOn w:val="Normal"/>
    <w:semiHidden/>
    <w:rsid w:val="006E10BF"/>
    <w:pPr>
      <w:numPr>
        <w:numId w:val="13"/>
      </w:numPr>
      <w:contextualSpacing/>
    </w:pPr>
  </w:style>
  <w:style w:type="paragraph" w:styleId="Indholdsfortegnelse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dnotetekst">
    <w:name w:val="footnote text"/>
    <w:basedOn w:val="Normal"/>
    <w:link w:val="FodnotetekstTegn"/>
    <w:unhideWhenUsed/>
    <w:rsid w:val="00332A7B"/>
    <w:pPr>
      <w:tabs>
        <w:tab w:val="left" w:pos="425"/>
      </w:tabs>
      <w:spacing w:line="240" w:lineRule="auto"/>
      <w:ind w:left="425" w:hanging="425"/>
    </w:pPr>
    <w:rPr>
      <w:szCs w:val="24"/>
      <w:vertAlign w:val="superscript"/>
    </w:rPr>
  </w:style>
  <w:style w:type="character" w:customStyle="1" w:styleId="FodnotetekstTegn">
    <w:name w:val="Fodnotetekst Tegn"/>
    <w:basedOn w:val="Standardskrifttypeiafsnit"/>
    <w:link w:val="Fodnotetekst"/>
    <w:rsid w:val="00332A7B"/>
    <w:rPr>
      <w:sz w:val="18"/>
      <w:szCs w:val="24"/>
      <w:vertAlign w:val="superscript"/>
      <w:lang w:val="en-GB"/>
    </w:rPr>
  </w:style>
  <w:style w:type="character" w:styleId="Fodnotehenvisning">
    <w:name w:val="footnote reference"/>
    <w:rsid w:val="00CF49CC"/>
    <w:rPr>
      <w:vertAlign w:val="superscript"/>
    </w:rPr>
  </w:style>
  <w:style w:type="character" w:styleId="Sidetal">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8"/>
      </w:numPr>
      <w:spacing w:after="120" w:line="240" w:lineRule="auto"/>
      <w:jc w:val="both"/>
    </w:pPr>
    <w:rPr>
      <w:rFonts w:eastAsia="Times New Roman" w:cs="Times New Roman"/>
      <w:sz w:val="22"/>
      <w:szCs w:val="20"/>
      <w:lang w:eastAsia="en-GB"/>
    </w:rPr>
  </w:style>
  <w:style w:type="numbering" w:styleId="ArtikelSektion">
    <w:name w:val="Outline List 3"/>
    <w:basedOn w:val="Ingenoversigt"/>
    <w:rsid w:val="006E10BF"/>
    <w:pPr>
      <w:numPr>
        <w:numId w:val="6"/>
      </w:numPr>
    </w:pPr>
  </w:style>
  <w:style w:type="paragraph" w:styleId="Indholdsfortegnelse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dholdsfortegnelse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dholdsfortegnelse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dholdsfortegnelse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dholdsfortegnelse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8"/>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kumentoversigt">
    <w:name w:val="Document Map"/>
    <w:basedOn w:val="Normal"/>
    <w:link w:val="DokumentoversigtTeg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oversigtTegn">
    <w:name w:val="Dokumentoversigt Tegn"/>
    <w:basedOn w:val="Standardskrifttypeiafsnit"/>
    <w:link w:val="Dokumentoversigt"/>
    <w:rsid w:val="008972C3"/>
    <w:rPr>
      <w:rFonts w:ascii="Tahoma" w:eastAsia="Times New Roman" w:hAnsi="Tahoma" w:cs="Times New Roman"/>
      <w:sz w:val="20"/>
      <w:szCs w:val="24"/>
      <w:shd w:val="clear" w:color="auto" w:fill="000080"/>
      <w:lang w:val="de-DE" w:eastAsia="de-DE"/>
    </w:rPr>
  </w:style>
  <w:style w:type="character" w:styleId="Besgt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steoverfigurer"/>
    <w:rsid w:val="00257E4A"/>
    <w:pPr>
      <w:tabs>
        <w:tab w:val="left" w:pos="1134"/>
        <w:tab w:val="right" w:pos="9781"/>
      </w:tabs>
    </w:pPr>
  </w:style>
  <w:style w:type="character" w:styleId="Fremhv">
    <w:name w:val="Emphasis"/>
    <w:uiPriority w:val="20"/>
    <w:rsid w:val="008972C3"/>
    <w:rPr>
      <w:i/>
      <w:iCs/>
    </w:rPr>
  </w:style>
  <w:style w:type="character" w:styleId="HTML-citat">
    <w:name w:val="HTML Cite"/>
    <w:rsid w:val="008972C3"/>
    <w:rPr>
      <w:i/>
      <w:iCs/>
    </w:rPr>
  </w:style>
  <w:style w:type="paragraph" w:customStyle="1" w:styleId="Equation">
    <w:name w:val="Equation"/>
    <w:basedOn w:val="Normal"/>
    <w:next w:val="Brdteks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el-Normal"/>
    <w:next w:val="Tabel-Git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
    <w:name w:val="TOC Heading"/>
    <w:basedOn w:val="Overskrift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krifttypeiafsni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Billedtekst"/>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Ingenafstand">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rdtekst"/>
    <w:rsid w:val="006E10BF"/>
    <w:pPr>
      <w:numPr>
        <w:numId w:val="4"/>
      </w:numPr>
    </w:pPr>
  </w:style>
  <w:style w:type="paragraph" w:customStyle="1" w:styleId="AnnexBHead4">
    <w:name w:val="Annex B Head 4"/>
    <w:basedOn w:val="AnnexAHead4"/>
    <w:next w:val="Brdteks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dsholdertekst">
    <w:name w:val="Placeholder Text"/>
    <w:basedOn w:val="Standardskrifttypeiafsni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dholdsfortegnelse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rdteks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rdteks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rdtekst"/>
    <w:rsid w:val="006E10BF"/>
    <w:pPr>
      <w:numPr>
        <w:ilvl w:val="2"/>
        <w:numId w:val="17"/>
      </w:numPr>
    </w:pPr>
    <w:rPr>
      <w:b/>
      <w:smallCaps/>
      <w:color w:val="407EC9"/>
      <w:lang w:eastAsia="de-DE"/>
    </w:rPr>
  </w:style>
  <w:style w:type="paragraph" w:customStyle="1" w:styleId="AnnexDHead4">
    <w:name w:val="Annex D Head 4"/>
    <w:basedOn w:val="Normal"/>
    <w:next w:val="Brdteks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rdtekst"/>
    <w:rsid w:val="009D25B8"/>
    <w:pPr>
      <w:numPr>
        <w:ilvl w:val="2"/>
        <w:numId w:val="19"/>
      </w:numPr>
    </w:pPr>
    <w:rPr>
      <w:b/>
      <w:color w:val="407EC9"/>
      <w:sz w:val="22"/>
    </w:rPr>
  </w:style>
  <w:style w:type="paragraph" w:customStyle="1" w:styleId="AnnexEHead4">
    <w:name w:val="Annex E Head 4"/>
    <w:basedOn w:val="Normal"/>
    <w:next w:val="Brdteks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rdtekst"/>
    <w:rsid w:val="009D25B8"/>
    <w:pPr>
      <w:numPr>
        <w:ilvl w:val="2"/>
        <w:numId w:val="21"/>
      </w:numPr>
    </w:pPr>
    <w:rPr>
      <w:b/>
      <w:smallCaps/>
      <w:color w:val="407EC9"/>
      <w:sz w:val="22"/>
    </w:rPr>
  </w:style>
  <w:style w:type="paragraph" w:customStyle="1" w:styleId="AnnexFHead4">
    <w:name w:val="Annex F Head 4"/>
    <w:basedOn w:val="Normal"/>
    <w:next w:val="Brdteks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rdtekst"/>
    <w:rsid w:val="009D25B8"/>
    <w:pPr>
      <w:numPr>
        <w:ilvl w:val="2"/>
        <w:numId w:val="22"/>
      </w:numPr>
    </w:pPr>
    <w:rPr>
      <w:b/>
      <w:smallCaps/>
      <w:color w:val="407EC9"/>
      <w:sz w:val="22"/>
    </w:rPr>
  </w:style>
  <w:style w:type="paragraph" w:customStyle="1" w:styleId="AnnexGHead4">
    <w:name w:val="Annex G Head 4"/>
    <w:basedOn w:val="Normal"/>
    <w:next w:val="Brdteks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rdteks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rdtekst"/>
    <w:rsid w:val="009D25B8"/>
    <w:pPr>
      <w:numPr>
        <w:ilvl w:val="2"/>
        <w:numId w:val="24"/>
      </w:numPr>
    </w:pPr>
    <w:rPr>
      <w:b/>
      <w:smallCaps/>
      <w:color w:val="407EC9"/>
      <w:sz w:val="22"/>
    </w:rPr>
  </w:style>
  <w:style w:type="paragraph" w:customStyle="1" w:styleId="AnnexIHead4">
    <w:name w:val="Annex I Head 4"/>
    <w:basedOn w:val="Normal"/>
    <w:next w:val="Brdteks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rdtekst"/>
    <w:rsid w:val="009D25B8"/>
    <w:pPr>
      <w:numPr>
        <w:ilvl w:val="2"/>
        <w:numId w:val="25"/>
      </w:numPr>
    </w:pPr>
    <w:rPr>
      <w:b/>
      <w:smallCaps/>
      <w:color w:val="407EC9"/>
      <w:sz w:val="22"/>
    </w:rPr>
  </w:style>
  <w:style w:type="paragraph" w:customStyle="1" w:styleId="AnnexJHead4">
    <w:name w:val="Annex J Head 4"/>
    <w:basedOn w:val="Normal"/>
    <w:next w:val="Brdteks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rdtekst"/>
    <w:rsid w:val="009D25B8"/>
    <w:pPr>
      <w:numPr>
        <w:ilvl w:val="2"/>
        <w:numId w:val="26"/>
      </w:numPr>
    </w:pPr>
    <w:rPr>
      <w:b/>
      <w:smallCaps/>
      <w:color w:val="407EC9"/>
      <w:sz w:val="22"/>
    </w:rPr>
  </w:style>
  <w:style w:type="paragraph" w:customStyle="1" w:styleId="AnnexKHead4">
    <w:name w:val="Annex K Head 4"/>
    <w:basedOn w:val="Normal"/>
    <w:next w:val="Brdteks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rdtekst"/>
    <w:rsid w:val="009D25B8"/>
    <w:pPr>
      <w:numPr>
        <w:ilvl w:val="1"/>
        <w:numId w:val="27"/>
      </w:numPr>
    </w:pPr>
    <w:rPr>
      <w:b/>
      <w:caps/>
      <w:color w:val="407EC9"/>
      <w:sz w:val="24"/>
    </w:rPr>
  </w:style>
  <w:style w:type="paragraph" w:customStyle="1" w:styleId="AnnexLHead3">
    <w:name w:val="Annex L Head 3"/>
    <w:basedOn w:val="Normal"/>
    <w:next w:val="Brdtekst"/>
    <w:rsid w:val="009D25B8"/>
    <w:pPr>
      <w:numPr>
        <w:ilvl w:val="2"/>
        <w:numId w:val="27"/>
      </w:numPr>
    </w:pPr>
    <w:rPr>
      <w:b/>
      <w:smallCaps/>
      <w:color w:val="407EC9"/>
      <w:sz w:val="22"/>
    </w:rPr>
  </w:style>
  <w:style w:type="paragraph" w:customStyle="1" w:styleId="AnnexLHead4">
    <w:name w:val="Annex L Head 4"/>
    <w:basedOn w:val="Normal"/>
    <w:next w:val="Brdteks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rdtekst"/>
    <w:rsid w:val="009D25B8"/>
    <w:pPr>
      <w:numPr>
        <w:ilvl w:val="2"/>
        <w:numId w:val="28"/>
      </w:numPr>
    </w:pPr>
    <w:rPr>
      <w:b/>
      <w:smallCaps/>
      <w:color w:val="407EC9"/>
      <w:sz w:val="22"/>
    </w:rPr>
  </w:style>
  <w:style w:type="paragraph" w:customStyle="1" w:styleId="AnnexMHead4">
    <w:name w:val="Annex M Head 4"/>
    <w:basedOn w:val="Normal"/>
    <w:next w:val="Brdtekst"/>
    <w:rsid w:val="009D25B8"/>
    <w:pPr>
      <w:numPr>
        <w:ilvl w:val="3"/>
        <w:numId w:val="28"/>
      </w:numPr>
    </w:pPr>
    <w:rPr>
      <w:b/>
      <w:color w:val="407EC9"/>
      <w:sz w:val="22"/>
    </w:rPr>
  </w:style>
  <w:style w:type="paragraph" w:customStyle="1" w:styleId="PART">
    <w:name w:val="PART"/>
    <w:basedOn w:val="Normal"/>
    <w:next w:val="Overskrift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eafsnit">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Indeks4">
    <w:name w:val="index 4"/>
    <w:basedOn w:val="Normal"/>
    <w:next w:val="Normal"/>
    <w:autoRedefine/>
    <w:semiHidden/>
    <w:unhideWhenUsed/>
    <w:rsid w:val="00DA255C"/>
    <w:pPr>
      <w:spacing w:line="240" w:lineRule="auto"/>
      <w:ind w:left="720" w:hanging="180"/>
    </w:pPr>
  </w:style>
  <w:style w:type="paragraph" w:customStyle="1" w:styleId="Table">
    <w:name w:val="Table_#"/>
    <w:basedOn w:val="Normal"/>
    <w:next w:val="Normal"/>
    <w:qFormat/>
    <w:rsid w:val="00DA255C"/>
    <w:pPr>
      <w:numPr>
        <w:numId w:val="49"/>
      </w:numPr>
      <w:spacing w:before="120" w:after="120" w:line="240" w:lineRule="auto"/>
      <w:jc w:val="center"/>
    </w:pPr>
    <w:rPr>
      <w:rFonts w:ascii="Arial" w:eastAsia="Times New Roman" w:hAnsi="Arial" w:cs="Times New Roman"/>
      <w:i/>
      <w:sz w:val="22"/>
      <w:szCs w:val="20"/>
      <w:lang w:eastAsia="en-GB"/>
    </w:rPr>
  </w:style>
  <w:style w:type="paragraph" w:styleId="Slutnotetekst">
    <w:name w:val="endnote text"/>
    <w:basedOn w:val="Normal"/>
    <w:link w:val="SlutnotetekstTegn"/>
    <w:uiPriority w:val="99"/>
    <w:semiHidden/>
    <w:unhideWhenUsed/>
    <w:rsid w:val="00120C28"/>
    <w:pPr>
      <w:spacing w:line="240" w:lineRule="auto"/>
    </w:pPr>
    <w:rPr>
      <w:sz w:val="20"/>
      <w:szCs w:val="20"/>
    </w:rPr>
  </w:style>
  <w:style w:type="character" w:customStyle="1" w:styleId="SlutnotetekstTegn">
    <w:name w:val="Slutnotetekst Tegn"/>
    <w:basedOn w:val="Standardskrifttypeiafsnit"/>
    <w:link w:val="Slutnotetekst"/>
    <w:uiPriority w:val="99"/>
    <w:semiHidden/>
    <w:rsid w:val="00120C28"/>
    <w:rPr>
      <w:sz w:val="20"/>
      <w:szCs w:val="20"/>
      <w:lang w:val="en-GB"/>
    </w:rPr>
  </w:style>
  <w:style w:type="character" w:styleId="Slutnotehenvisning">
    <w:name w:val="endnote reference"/>
    <w:basedOn w:val="Standardskrifttypeiafsnit"/>
    <w:uiPriority w:val="99"/>
    <w:semiHidden/>
    <w:unhideWhenUsed/>
    <w:rsid w:val="00120C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media/image7.jpeg"/><Relationship Id="rId39" Type="http://schemas.openxmlformats.org/officeDocument/2006/relationships/theme" Target="theme/theme1.xml"/><Relationship Id="rId21" Type="http://schemas.openxmlformats.org/officeDocument/2006/relationships/footer" Target="footer5.xml"/><Relationship Id="rId34" Type="http://schemas.openxmlformats.org/officeDocument/2006/relationships/header" Target="header11.xm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image" Target="media/image10.png"/><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omments" Target="comments.xml"/><Relationship Id="rId32" Type="http://schemas.openxmlformats.org/officeDocument/2006/relationships/hyperlink" Target="http://www.iala-aism.org/wiki/dictionary" TargetMode="External"/><Relationship Id="rId37" Type="http://schemas.openxmlformats.org/officeDocument/2006/relationships/fontTable" Target="fontTable.xml"/><Relationship Id="rId40"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6.wmf"/><Relationship Id="rId28" Type="http://schemas.openxmlformats.org/officeDocument/2006/relationships/image" Target="media/image9.png"/><Relationship Id="rId36"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wmf"/><Relationship Id="rId27" Type="http://schemas.openxmlformats.org/officeDocument/2006/relationships/image" Target="media/image8.jpeg"/><Relationship Id="rId30" Type="http://schemas.openxmlformats.org/officeDocument/2006/relationships/image" Target="media/image11.jpeg"/><Relationship Id="rId35" Type="http://schemas.openxmlformats.org/officeDocument/2006/relationships/footer" Target="footer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microsoft.com/office/2011/relationships/commentsExtended" Target="commentsExtended.xml"/><Relationship Id="rId33" Type="http://schemas.openxmlformats.org/officeDocument/2006/relationships/header" Target="header10.xml"/><Relationship Id="rId38"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855B77-AA28-4070-A11E-7909AC96077E}">
  <ds:schemaRefs>
    <ds:schemaRef ds:uri="http://schemas.openxmlformats.org/officeDocument/2006/bibliography"/>
  </ds:schemaRefs>
</ds:datastoreItem>
</file>

<file path=customXml/itemProps2.xml><?xml version="1.0" encoding="utf-8"?>
<ds:datastoreItem xmlns:ds="http://schemas.openxmlformats.org/officeDocument/2006/customXml" ds:itemID="{17216C90-1690-4D90-B72B-67C281CC2FD0}"/>
</file>

<file path=customXml/itemProps3.xml><?xml version="1.0" encoding="utf-8"?>
<ds:datastoreItem xmlns:ds="http://schemas.openxmlformats.org/officeDocument/2006/customXml" ds:itemID="{2687C66C-FE1D-41D4-9A72-9135B90667E4}"/>
</file>

<file path=customXml/itemProps4.xml><?xml version="1.0" encoding="utf-8"?>
<ds:datastoreItem xmlns:ds="http://schemas.openxmlformats.org/officeDocument/2006/customXml" ds:itemID="{E2C277E1-4FFE-4E68-B532-631A7DCD4DE3}"/>
</file>

<file path=docProps/app.xml><?xml version="1.0" encoding="utf-8"?>
<Properties xmlns="http://schemas.openxmlformats.org/officeDocument/2006/extended-properties" xmlns:vt="http://schemas.openxmlformats.org/officeDocument/2006/docPropsVTypes">
  <Template>Normal.dotm</Template>
  <TotalTime>20</TotalTime>
  <Pages>19</Pages>
  <Words>4735</Words>
  <Characters>28888</Characters>
  <Application>Microsoft Office Word</Application>
  <DocSecurity>0</DocSecurity>
  <Lines>240</Lines>
  <Paragraphs>67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33556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Jørgen Steen Royal Petersen</cp:lastModifiedBy>
  <cp:revision>3</cp:revision>
  <cp:lastPrinted>2016-10-18T10:16:00Z</cp:lastPrinted>
  <dcterms:created xsi:type="dcterms:W3CDTF">2020-09-02T19:29:00Z</dcterms:created>
  <dcterms:modified xsi:type="dcterms:W3CDTF">2020-09-02T19:48:00Z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